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122CE" w14:textId="08268ABB" w:rsidR="00452634" w:rsidRDefault="00F97DBA">
      <w:r>
        <w:rPr>
          <w:noProof/>
        </w:rPr>
        <w:drawing>
          <wp:anchor distT="0" distB="0" distL="114300" distR="114300" simplePos="0" relativeHeight="251659264" behindDoc="0" locked="0" layoutInCell="1" allowOverlap="1" wp14:anchorId="2951BC0B" wp14:editId="49A4D2F1">
            <wp:simplePos x="0" y="0"/>
            <wp:positionH relativeFrom="page">
              <wp:align>left</wp:align>
            </wp:positionH>
            <wp:positionV relativeFrom="page">
              <wp:posOffset>30480</wp:posOffset>
            </wp:positionV>
            <wp:extent cx="7560360" cy="1803240"/>
            <wp:effectExtent l="0" t="0" r="2540" b="6985"/>
            <wp:wrapTopAndBottom/>
            <wp:docPr id="1505168938" name="images3" descr="Une image contenant texte, Police, logo, capture d’écran&#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1505168938" name="images3" descr="Une image contenant texte, Police, logo, capture d’écran&#10;&#10;Le contenu généré par l’IA peut être incorrect."/>
                    <pic:cNvPicPr>
                      <a:picLocks noMove="1" noResize="1"/>
                    </pic:cNvPicPr>
                  </pic:nvPicPr>
                  <pic:blipFill>
                    <a:blip r:embed="rId7">
                      <a:lum/>
                      <a:alphaModFix/>
                    </a:blip>
                    <a:srcRect/>
                    <a:stretch>
                      <a:fillRect/>
                    </a:stretch>
                  </pic:blipFill>
                  <pic:spPr>
                    <a:xfrm>
                      <a:off x="0" y="0"/>
                      <a:ext cx="7560360" cy="1803240"/>
                    </a:xfrm>
                    <a:prstGeom prst="rect">
                      <a:avLst/>
                    </a:prstGeom>
                  </pic:spPr>
                </pic:pic>
              </a:graphicData>
            </a:graphic>
          </wp:anchor>
        </w:drawing>
      </w:r>
    </w:p>
    <w:p w14:paraId="5AE0FD18" w14:textId="0FF7F724" w:rsidR="00452634" w:rsidRDefault="00452634"/>
    <w:p w14:paraId="045A6DC5" w14:textId="2D0AE9E3" w:rsidR="00452634" w:rsidRDefault="00452634"/>
    <w:p w14:paraId="74FC061B" w14:textId="77777777" w:rsidR="00452634" w:rsidRDefault="00452634">
      <w:pPr>
        <w:spacing w:after="200" w:line="276" w:lineRule="auto"/>
        <w:jc w:val="center"/>
        <w:rPr>
          <w:rFonts w:eastAsia="Times New Roman"/>
          <w:bCs/>
          <w:sz w:val="32"/>
          <w:szCs w:val="32"/>
          <w:lang w:eastAsia="fr-FR"/>
        </w:rPr>
      </w:pPr>
    </w:p>
    <w:p w14:paraId="03833EA9" w14:textId="77777777" w:rsidR="00452634" w:rsidRDefault="00452634">
      <w:pPr>
        <w:spacing w:after="200" w:line="276" w:lineRule="auto"/>
        <w:jc w:val="center"/>
        <w:rPr>
          <w:rFonts w:eastAsia="Times New Roman"/>
          <w:bCs/>
          <w:sz w:val="32"/>
          <w:szCs w:val="32"/>
          <w:lang w:eastAsia="fr-FR"/>
        </w:rPr>
      </w:pPr>
    </w:p>
    <w:p w14:paraId="5D078ED1" w14:textId="17302215" w:rsidR="00452634" w:rsidRPr="004236ED" w:rsidRDefault="004236ED">
      <w:pPr>
        <w:spacing w:after="200" w:line="276" w:lineRule="auto"/>
        <w:jc w:val="center"/>
        <w:rPr>
          <w:rFonts w:ascii="Marianne" w:eastAsia="Times New Roman" w:hAnsi="Marianne"/>
          <w:bCs/>
          <w:sz w:val="32"/>
          <w:szCs w:val="32"/>
          <w:lang w:eastAsia="fr-FR"/>
        </w:rPr>
      </w:pPr>
      <w:r w:rsidRPr="004236ED">
        <w:rPr>
          <w:rFonts w:ascii="Marianne" w:eastAsia="Times New Roman" w:hAnsi="Marianne"/>
          <w:bCs/>
          <w:sz w:val="32"/>
          <w:szCs w:val="32"/>
          <w:lang w:eastAsia="fr-FR"/>
        </w:rPr>
        <w:t xml:space="preserve">MARCHE DE SERVICES </w:t>
      </w:r>
    </w:p>
    <w:p w14:paraId="05FED553" w14:textId="7C09B92E" w:rsidR="00452634" w:rsidRPr="004236ED" w:rsidRDefault="004236ED">
      <w:pPr>
        <w:spacing w:after="200" w:line="276" w:lineRule="auto"/>
        <w:jc w:val="center"/>
        <w:rPr>
          <w:rFonts w:ascii="Marianne" w:eastAsia="Times New Roman" w:hAnsi="Marianne"/>
          <w:bCs/>
          <w:sz w:val="32"/>
          <w:szCs w:val="32"/>
          <w:lang w:eastAsia="fr-FR"/>
        </w:rPr>
      </w:pPr>
      <w:r w:rsidRPr="004236ED">
        <w:rPr>
          <w:rFonts w:ascii="Marianne" w:eastAsia="Times New Roman" w:hAnsi="Marianne"/>
          <w:bCs/>
          <w:sz w:val="32"/>
          <w:szCs w:val="32"/>
          <w:lang w:eastAsia="fr-FR"/>
        </w:rPr>
        <w:t>N°</w:t>
      </w:r>
      <w:r w:rsidR="0017546A">
        <w:rPr>
          <w:rFonts w:ascii="Marianne" w:eastAsia="Times New Roman" w:hAnsi="Marianne"/>
          <w:bCs/>
          <w:sz w:val="32"/>
          <w:szCs w:val="32"/>
          <w:lang w:eastAsia="fr-FR"/>
        </w:rPr>
        <w:t xml:space="preserve"> </w:t>
      </w:r>
      <w:r w:rsidR="00F97DBA">
        <w:rPr>
          <w:rFonts w:ascii="Marianne" w:eastAsia="Times New Roman" w:hAnsi="Marianne"/>
          <w:bCs/>
          <w:sz w:val="32"/>
          <w:szCs w:val="32"/>
          <w:lang w:eastAsia="fr-FR"/>
        </w:rPr>
        <w:t>26 00</w:t>
      </w:r>
      <w:r w:rsidR="00D072B6">
        <w:rPr>
          <w:rFonts w:ascii="Marianne" w:eastAsia="Times New Roman" w:hAnsi="Marianne"/>
          <w:bCs/>
          <w:sz w:val="32"/>
          <w:szCs w:val="32"/>
          <w:lang w:eastAsia="fr-FR"/>
        </w:rPr>
        <w:t>2</w:t>
      </w:r>
      <w:r w:rsidR="0017546A">
        <w:rPr>
          <w:rFonts w:ascii="Marianne" w:eastAsia="Times New Roman" w:hAnsi="Marianne"/>
          <w:bCs/>
          <w:sz w:val="32"/>
          <w:szCs w:val="32"/>
          <w:lang w:eastAsia="fr-FR"/>
        </w:rPr>
        <w:t xml:space="preserve"> PC</w:t>
      </w:r>
    </w:p>
    <w:p w14:paraId="343612BB" w14:textId="77777777" w:rsidR="00E7652A" w:rsidRPr="003B499F" w:rsidRDefault="00E7652A" w:rsidP="00E7652A">
      <w:pPr>
        <w:pBdr>
          <w:top w:val="single" w:sz="4" w:space="31" w:color="000000"/>
          <w:left w:val="single" w:sz="4" w:space="17" w:color="000000"/>
          <w:bottom w:val="single" w:sz="4" w:space="0" w:color="000000"/>
          <w:right w:val="single" w:sz="4" w:space="12" w:color="000000"/>
        </w:pBdr>
        <w:ind w:left="284" w:right="283"/>
        <w:jc w:val="center"/>
        <w:rPr>
          <w:rFonts w:ascii="Marianne" w:hAnsi="Marianne"/>
          <w:b/>
          <w:sz w:val="24"/>
          <w:szCs w:val="24"/>
        </w:rPr>
      </w:pPr>
      <w:bookmarkStart w:id="0" w:name="_Hlk219712010"/>
      <w:r w:rsidRPr="003B499F">
        <w:rPr>
          <w:rFonts w:ascii="Marianne" w:hAnsi="Marianne"/>
          <w:b/>
          <w:sz w:val="24"/>
          <w:szCs w:val="24"/>
        </w:rPr>
        <w:t xml:space="preserve">Prestations de nettoyage courant, bureaux et locaux accueillant du public, </w:t>
      </w:r>
    </w:p>
    <w:p w14:paraId="19796D72" w14:textId="77777777" w:rsidR="00E7652A" w:rsidRPr="003B499F" w:rsidRDefault="00E7652A" w:rsidP="00E7652A">
      <w:pPr>
        <w:pBdr>
          <w:top w:val="single" w:sz="4" w:space="31" w:color="000000"/>
          <w:left w:val="single" w:sz="4" w:space="17" w:color="000000"/>
          <w:bottom w:val="single" w:sz="4" w:space="0" w:color="000000"/>
          <w:right w:val="single" w:sz="4" w:space="12" w:color="000000"/>
        </w:pBdr>
        <w:ind w:left="284" w:right="283"/>
        <w:jc w:val="center"/>
        <w:rPr>
          <w:rFonts w:ascii="Marianne" w:hAnsi="Marianne"/>
          <w:b/>
          <w:sz w:val="24"/>
          <w:szCs w:val="24"/>
        </w:rPr>
      </w:pPr>
      <w:r w:rsidRPr="003B499F">
        <w:rPr>
          <w:rFonts w:ascii="Marianne" w:hAnsi="Marianne"/>
          <w:b/>
          <w:sz w:val="24"/>
          <w:szCs w:val="24"/>
        </w:rPr>
        <w:t>pour le bénéfice du Parc national de Port-Cros</w:t>
      </w:r>
    </w:p>
    <w:p w14:paraId="62687C43" w14:textId="77777777" w:rsidR="00E7652A" w:rsidRPr="003B499F" w:rsidRDefault="00E7652A" w:rsidP="00E7652A">
      <w:pPr>
        <w:pBdr>
          <w:top w:val="single" w:sz="4" w:space="31" w:color="000000"/>
          <w:left w:val="single" w:sz="4" w:space="17" w:color="000000"/>
          <w:bottom w:val="single" w:sz="4" w:space="0" w:color="000000"/>
          <w:right w:val="single" w:sz="4" w:space="12" w:color="000000"/>
        </w:pBdr>
        <w:ind w:left="284" w:right="283"/>
        <w:jc w:val="center"/>
        <w:rPr>
          <w:rFonts w:ascii="Marianne" w:hAnsi="Marianne"/>
          <w:b/>
          <w:sz w:val="24"/>
          <w:szCs w:val="24"/>
        </w:rPr>
      </w:pPr>
    </w:p>
    <w:p w14:paraId="47FC5667" w14:textId="77777777" w:rsidR="00E7652A" w:rsidRPr="003B499F" w:rsidRDefault="00E7652A" w:rsidP="00E7652A">
      <w:pPr>
        <w:pBdr>
          <w:top w:val="single" w:sz="4" w:space="31" w:color="000000"/>
          <w:left w:val="single" w:sz="4" w:space="17" w:color="000000"/>
          <w:bottom w:val="single" w:sz="4" w:space="0" w:color="000000"/>
          <w:right w:val="single" w:sz="4" w:space="12" w:color="000000"/>
        </w:pBdr>
        <w:ind w:left="284" w:right="283"/>
        <w:jc w:val="center"/>
        <w:rPr>
          <w:sz w:val="24"/>
          <w:szCs w:val="24"/>
        </w:rPr>
      </w:pPr>
      <w:r w:rsidRPr="003B499F">
        <w:rPr>
          <w:rFonts w:ascii="Marianne" w:hAnsi="Marianne"/>
          <w:b/>
          <w:sz w:val="24"/>
          <w:szCs w:val="24"/>
        </w:rPr>
        <w:t>Lot 2 : nettoyage de locaux accueillant du public, de bureaux et de logements de passage, au Fort du Pradeau (presqu’île de Giens) et dans les locaux du PNPC sur l’île de Porquerolles</w:t>
      </w:r>
    </w:p>
    <w:p w14:paraId="760D3B1B" w14:textId="77777777" w:rsidR="00E73469" w:rsidRPr="003B499F" w:rsidRDefault="00E73469" w:rsidP="00E73469">
      <w:pPr>
        <w:pBdr>
          <w:top w:val="single" w:sz="4" w:space="31" w:color="000000"/>
          <w:left w:val="single" w:sz="4" w:space="17" w:color="000000"/>
          <w:bottom w:val="single" w:sz="4" w:space="0" w:color="000000"/>
          <w:right w:val="single" w:sz="4" w:space="12" w:color="000000"/>
        </w:pBdr>
        <w:ind w:left="284" w:right="283"/>
        <w:jc w:val="center"/>
        <w:rPr>
          <w:rFonts w:ascii="Marianne" w:hAnsi="Marianne"/>
          <w:b/>
          <w:sz w:val="24"/>
          <w:szCs w:val="24"/>
        </w:rPr>
      </w:pPr>
    </w:p>
    <w:bookmarkEnd w:id="0"/>
    <w:p w14:paraId="2ADFB205" w14:textId="0F836ACB" w:rsidR="0017546A" w:rsidRPr="0017546A" w:rsidRDefault="0017546A" w:rsidP="0017546A">
      <w:pPr>
        <w:jc w:val="center"/>
        <w:rPr>
          <w:rFonts w:ascii="Marianne" w:eastAsia="Times New Roman" w:hAnsi="Marianne" w:cs="Times New Roman"/>
          <w:b/>
          <w:bCs/>
          <w:sz w:val="28"/>
          <w:szCs w:val="28"/>
          <w:lang w:eastAsia="fr-FR"/>
        </w:rPr>
      </w:pPr>
    </w:p>
    <w:p w14:paraId="72EE593A" w14:textId="77777777" w:rsidR="00452634" w:rsidRPr="004236ED" w:rsidRDefault="00452634">
      <w:pPr>
        <w:spacing w:after="200" w:line="276" w:lineRule="auto"/>
        <w:jc w:val="center"/>
        <w:rPr>
          <w:rFonts w:ascii="Marianne" w:eastAsia="Times New Roman" w:hAnsi="Marianne"/>
          <w:b/>
          <w:bCs/>
          <w:sz w:val="32"/>
          <w:szCs w:val="32"/>
          <w:lang w:eastAsia="fr-FR"/>
        </w:rPr>
      </w:pPr>
    </w:p>
    <w:p w14:paraId="3CE1E95A" w14:textId="77777777" w:rsidR="00452634" w:rsidRPr="004236ED" w:rsidRDefault="004236ED">
      <w:pPr>
        <w:spacing w:after="200" w:line="276" w:lineRule="auto"/>
        <w:jc w:val="center"/>
        <w:rPr>
          <w:rFonts w:ascii="Marianne" w:eastAsia="Times New Roman" w:hAnsi="Marianne"/>
          <w:b/>
          <w:bCs/>
          <w:sz w:val="32"/>
          <w:szCs w:val="32"/>
          <w:lang w:eastAsia="fr-FR"/>
        </w:rPr>
      </w:pPr>
      <w:r w:rsidRPr="004236ED">
        <w:rPr>
          <w:rFonts w:ascii="Marianne" w:eastAsia="Times New Roman" w:hAnsi="Marianne"/>
          <w:b/>
          <w:bCs/>
          <w:sz w:val="32"/>
          <w:szCs w:val="32"/>
          <w:lang w:eastAsia="fr-FR"/>
        </w:rPr>
        <w:t>CADRE DE MEMOIRE TECHNIQUE</w:t>
      </w:r>
    </w:p>
    <w:p w14:paraId="41C1EF19" w14:textId="7BA2C05B" w:rsidR="00452634" w:rsidRPr="004236ED" w:rsidRDefault="004236ED">
      <w:pPr>
        <w:spacing w:after="200" w:line="276" w:lineRule="auto"/>
        <w:jc w:val="center"/>
        <w:rPr>
          <w:rFonts w:ascii="Marianne" w:eastAsia="Times New Roman" w:hAnsi="Marianne"/>
          <w:b/>
          <w:bCs/>
          <w:sz w:val="24"/>
          <w:szCs w:val="24"/>
          <w:lang w:eastAsia="fr-FR"/>
        </w:rPr>
      </w:pPr>
      <w:r w:rsidRPr="004236ED">
        <w:rPr>
          <w:rFonts w:ascii="Marianne" w:eastAsia="Times New Roman" w:hAnsi="Marianne"/>
          <w:b/>
          <w:bCs/>
          <w:sz w:val="24"/>
          <w:szCs w:val="24"/>
          <w:lang w:eastAsia="fr-FR"/>
        </w:rPr>
        <w:t>(</w:t>
      </w:r>
      <w:r w:rsidR="00A67303" w:rsidRPr="004236ED">
        <w:rPr>
          <w:rFonts w:ascii="Marianne" w:eastAsia="Times New Roman" w:hAnsi="Marianne"/>
          <w:b/>
          <w:bCs/>
          <w:sz w:val="24"/>
          <w:szCs w:val="24"/>
          <w:lang w:eastAsia="fr-FR"/>
        </w:rPr>
        <w:t>À</w:t>
      </w:r>
      <w:r w:rsidRPr="004236ED">
        <w:rPr>
          <w:rFonts w:ascii="Marianne" w:eastAsia="Times New Roman" w:hAnsi="Marianne"/>
          <w:b/>
          <w:bCs/>
          <w:sz w:val="24"/>
          <w:szCs w:val="24"/>
          <w:lang w:eastAsia="fr-FR"/>
        </w:rPr>
        <w:t xml:space="preserve"> renseigner par le soumissionnaire)</w:t>
      </w:r>
    </w:p>
    <w:p w14:paraId="47FE5DE9" w14:textId="77777777" w:rsidR="00452634" w:rsidRPr="004236ED" w:rsidRDefault="00452634">
      <w:pPr>
        <w:spacing w:after="200" w:line="276" w:lineRule="auto"/>
        <w:rPr>
          <w:rFonts w:ascii="Marianne" w:eastAsia="Times New Roman" w:hAnsi="Marianne"/>
          <w:bCs/>
          <w:lang w:eastAsia="fr-FR"/>
        </w:rPr>
      </w:pPr>
    </w:p>
    <w:p w14:paraId="04658698" w14:textId="77777777" w:rsidR="00452634" w:rsidRPr="004236ED" w:rsidRDefault="004236ED">
      <w:pPr>
        <w:spacing w:after="200" w:line="276" w:lineRule="auto"/>
        <w:rPr>
          <w:rFonts w:ascii="Marianne" w:eastAsia="Times New Roman" w:hAnsi="Marianne"/>
          <w:bCs/>
          <w:lang w:eastAsia="fr-FR"/>
        </w:rPr>
      </w:pPr>
      <w:r w:rsidRPr="004236ED">
        <w:rPr>
          <w:rFonts w:ascii="Marianne" w:eastAsia="Times New Roman" w:hAnsi="Marianne"/>
          <w:bCs/>
          <w:lang w:eastAsia="fr-FR"/>
        </w:rPr>
        <w:t>Une attention particulière devra être apportée aux renseignements de cette trame de mémoire technique qui constitue la proposition technique du candidat :</w:t>
      </w:r>
    </w:p>
    <w:p w14:paraId="45E92B9E" w14:textId="1945250A" w:rsidR="00452634" w:rsidRPr="004236ED" w:rsidRDefault="004236ED">
      <w:pPr>
        <w:numPr>
          <w:ilvl w:val="0"/>
          <w:numId w:val="3"/>
        </w:numPr>
        <w:spacing w:after="200" w:line="276" w:lineRule="auto"/>
        <w:rPr>
          <w:rFonts w:ascii="Marianne" w:eastAsia="Times New Roman" w:hAnsi="Marianne"/>
          <w:bCs/>
          <w:lang w:eastAsia="fr-FR"/>
        </w:rPr>
      </w:pPr>
      <w:r w:rsidRPr="004236ED">
        <w:rPr>
          <w:rFonts w:ascii="Marianne" w:eastAsia="Times New Roman" w:hAnsi="Marianne"/>
          <w:bCs/>
          <w:lang w:eastAsia="fr-FR"/>
        </w:rPr>
        <w:t xml:space="preserve">Cette trame permettra au </w:t>
      </w:r>
      <w:r w:rsidR="00765BFB">
        <w:rPr>
          <w:rFonts w:ascii="Marianne" w:eastAsia="Times New Roman" w:hAnsi="Marianne"/>
          <w:bCs/>
          <w:lang w:eastAsia="fr-FR"/>
        </w:rPr>
        <w:t>PNPC</w:t>
      </w:r>
      <w:r w:rsidR="00765BFB" w:rsidRPr="004236ED">
        <w:rPr>
          <w:rFonts w:ascii="Marianne" w:eastAsia="Times New Roman" w:hAnsi="Marianne"/>
          <w:bCs/>
          <w:lang w:eastAsia="fr-FR"/>
        </w:rPr>
        <w:t xml:space="preserve"> </w:t>
      </w:r>
      <w:r w:rsidRPr="004236ED">
        <w:rPr>
          <w:rFonts w:ascii="Marianne" w:eastAsia="Times New Roman" w:hAnsi="Marianne"/>
          <w:bCs/>
          <w:lang w:eastAsia="fr-FR"/>
        </w:rPr>
        <w:t>de juger le candidat sur les éléments relatifs aux exigences du CCTP.</w:t>
      </w:r>
    </w:p>
    <w:p w14:paraId="1D3B214B" w14:textId="77777777" w:rsidR="00452634" w:rsidRPr="004236ED" w:rsidRDefault="004236ED">
      <w:pPr>
        <w:numPr>
          <w:ilvl w:val="0"/>
          <w:numId w:val="3"/>
        </w:numPr>
        <w:spacing w:after="200" w:line="276" w:lineRule="auto"/>
        <w:rPr>
          <w:rFonts w:ascii="Marianne" w:eastAsia="Times New Roman" w:hAnsi="Marianne"/>
          <w:bCs/>
          <w:lang w:eastAsia="fr-FR"/>
        </w:rPr>
      </w:pPr>
      <w:r w:rsidRPr="004236ED">
        <w:rPr>
          <w:rFonts w:ascii="Marianne" w:eastAsia="Times New Roman" w:hAnsi="Marianne"/>
          <w:bCs/>
          <w:lang w:eastAsia="fr-FR"/>
        </w:rPr>
        <w:t>Il s’agit de reporter dans ce cadre les éléments spécifiques à la consultation visée en objet, permettant de juger l’offre.</w:t>
      </w:r>
    </w:p>
    <w:p w14:paraId="19B7B212" w14:textId="0B0DFEED" w:rsidR="004236ED" w:rsidRPr="004236ED" w:rsidRDefault="004236ED" w:rsidP="004236ED">
      <w:pPr>
        <w:numPr>
          <w:ilvl w:val="0"/>
          <w:numId w:val="3"/>
        </w:numPr>
        <w:spacing w:after="200" w:line="276" w:lineRule="auto"/>
        <w:rPr>
          <w:rFonts w:ascii="Marianne" w:hAnsi="Marianne"/>
        </w:rPr>
      </w:pPr>
      <w:r w:rsidRPr="004236ED">
        <w:rPr>
          <w:rFonts w:ascii="Marianne" w:eastAsia="Times New Roman" w:hAnsi="Marianne"/>
          <w:bCs/>
          <w:lang w:eastAsia="fr-FR"/>
        </w:rPr>
        <w:t>Des renvois pourront être effectués en annexe au présent cadre à la condition qu’ils soient clairement identifiés et joints au présent document</w:t>
      </w:r>
      <w:r w:rsidRPr="004236ED">
        <w:rPr>
          <w:rFonts w:ascii="Marianne" w:eastAsia="Times New Roman" w:hAnsi="Marianne"/>
          <w:b/>
          <w:bCs/>
          <w:lang w:eastAsia="fr-FR"/>
        </w:rPr>
        <w:t>.</w:t>
      </w:r>
    </w:p>
    <w:p w14:paraId="0FE64D3F" w14:textId="5324A631" w:rsidR="006C69F8" w:rsidRDefault="006C69F8">
      <w:pPr>
        <w:suppressAutoHyphens w:val="0"/>
        <w:jc w:val="left"/>
        <w:rPr>
          <w:rFonts w:ascii="Marianne" w:hAnsi="Marianne"/>
          <w:b/>
          <w:color w:val="FF0000"/>
          <w:sz w:val="24"/>
          <w:szCs w:val="24"/>
        </w:rPr>
      </w:pPr>
      <w:r>
        <w:rPr>
          <w:rFonts w:ascii="Marianne" w:hAnsi="Marianne"/>
          <w:b/>
          <w:color w:val="FF0000"/>
          <w:sz w:val="24"/>
          <w:szCs w:val="24"/>
        </w:rPr>
        <w:br w:type="page"/>
      </w:r>
    </w:p>
    <w:p w14:paraId="0BB66BB2" w14:textId="4A2D5F03" w:rsidR="0017546A" w:rsidRDefault="00E73469" w:rsidP="004236ED">
      <w:pPr>
        <w:pStyle w:val="Paragraphedeliste"/>
        <w:numPr>
          <w:ilvl w:val="0"/>
          <w:numId w:val="7"/>
        </w:numPr>
        <w:spacing w:after="200" w:line="276" w:lineRule="auto"/>
        <w:rPr>
          <w:rFonts w:ascii="Marianne" w:hAnsi="Marianne"/>
        </w:rPr>
      </w:pPr>
      <w:r>
        <w:rPr>
          <w:rFonts w:ascii="Marianne" w:hAnsi="Marianne"/>
          <w:b/>
          <w:bCs/>
        </w:rPr>
        <w:lastRenderedPageBreak/>
        <w:t>Organisation et planification</w:t>
      </w:r>
      <w:r w:rsidR="0017546A" w:rsidRPr="00B56F0A">
        <w:rPr>
          <w:rFonts w:ascii="Marianne" w:hAnsi="Marianne"/>
          <w:b/>
          <w:bCs/>
        </w:rPr>
        <w:t xml:space="preserve"> détaillé</w:t>
      </w:r>
      <w:r>
        <w:rPr>
          <w:rFonts w:ascii="Marianne" w:hAnsi="Marianne"/>
          <w:b/>
          <w:bCs/>
        </w:rPr>
        <w:t>e</w:t>
      </w:r>
      <w:r w:rsidR="0017546A">
        <w:rPr>
          <w:rFonts w:ascii="Marianne" w:hAnsi="Marianne"/>
        </w:rPr>
        <w:t xml:space="preserve"> proposé</w:t>
      </w:r>
      <w:r>
        <w:rPr>
          <w:rFonts w:ascii="Marianne" w:hAnsi="Marianne"/>
        </w:rPr>
        <w:t>es</w:t>
      </w:r>
      <w:r w:rsidR="0017546A">
        <w:rPr>
          <w:rFonts w:ascii="Marianne" w:hAnsi="Marianne"/>
        </w:rPr>
        <w:t xml:space="preserve"> pour l’exécution de la prestation</w:t>
      </w:r>
      <w:r w:rsidR="00E7652A">
        <w:rPr>
          <w:rFonts w:ascii="Marianne" w:hAnsi="Marianne"/>
        </w:rPr>
        <w:t> : la proposition doit permettre de distinguer les différents locaux visés par le lot 2 (Pradeau, Maison de Parc et Hameau) et prendre en compte les déplacements entre chacun.</w:t>
      </w:r>
    </w:p>
    <w:tbl>
      <w:tblPr>
        <w:tblStyle w:val="Grilledutableau"/>
        <w:tblW w:w="10343" w:type="dxa"/>
        <w:tblLook w:val="04A0" w:firstRow="1" w:lastRow="0" w:firstColumn="1" w:lastColumn="0" w:noHBand="0" w:noVBand="1"/>
      </w:tblPr>
      <w:tblGrid>
        <w:gridCol w:w="2689"/>
        <w:gridCol w:w="7654"/>
      </w:tblGrid>
      <w:tr w:rsidR="00B62FBD" w14:paraId="6BCDEC21" w14:textId="77777777" w:rsidTr="00B62FBD">
        <w:tc>
          <w:tcPr>
            <w:tcW w:w="2689" w:type="dxa"/>
          </w:tcPr>
          <w:p w14:paraId="1EA66749" w14:textId="39F400E7" w:rsidR="00B62FBD" w:rsidRDefault="00B62FBD" w:rsidP="006C69F8">
            <w:pPr>
              <w:spacing w:after="200" w:line="276" w:lineRule="auto"/>
              <w:jc w:val="left"/>
              <w:rPr>
                <w:rFonts w:ascii="Marianne" w:hAnsi="Marianne"/>
              </w:rPr>
            </w:pPr>
            <w:r>
              <w:rPr>
                <w:rFonts w:ascii="Marianne" w:hAnsi="Marianne"/>
              </w:rPr>
              <w:t>Planning détaillé apprécié sur la base des éléments suivants</w:t>
            </w:r>
          </w:p>
        </w:tc>
        <w:tc>
          <w:tcPr>
            <w:tcW w:w="7654" w:type="dxa"/>
          </w:tcPr>
          <w:p w14:paraId="2B8345B1" w14:textId="77777777" w:rsidR="00B62FBD" w:rsidRPr="006C69F8" w:rsidRDefault="00B62FBD" w:rsidP="006C69F8">
            <w:pPr>
              <w:spacing w:after="200" w:line="276" w:lineRule="auto"/>
              <w:jc w:val="left"/>
              <w:rPr>
                <w:rFonts w:ascii="Marianne" w:hAnsi="Marianne"/>
              </w:rPr>
            </w:pPr>
            <w:r w:rsidRPr="006C69F8">
              <w:rPr>
                <w:rFonts w:ascii="Marianne" w:hAnsi="Marianne"/>
              </w:rPr>
              <w:t>Réponse du titulaire</w:t>
            </w:r>
          </w:p>
          <w:p w14:paraId="3D44E582" w14:textId="127BAF8B" w:rsidR="00B62FBD" w:rsidRPr="006C69F8" w:rsidRDefault="00B62FBD" w:rsidP="006C69F8">
            <w:pPr>
              <w:spacing w:after="200" w:line="276" w:lineRule="auto"/>
              <w:jc w:val="left"/>
              <w:rPr>
                <w:rFonts w:ascii="Marianne" w:hAnsi="Marianne"/>
              </w:rPr>
            </w:pPr>
            <w:r w:rsidRPr="006C69F8">
              <w:rPr>
                <w:rFonts w:ascii="Marianne" w:hAnsi="Marianne"/>
              </w:rPr>
              <w:t>Ou</w:t>
            </w:r>
          </w:p>
          <w:p w14:paraId="70D52386" w14:textId="2E0A3366" w:rsidR="00B62FBD" w:rsidRPr="006C69F8" w:rsidRDefault="00B62FBD" w:rsidP="006C69F8">
            <w:pPr>
              <w:spacing w:after="200" w:line="276" w:lineRule="auto"/>
              <w:jc w:val="left"/>
              <w:rPr>
                <w:rFonts w:ascii="Marianne" w:hAnsi="Marianne"/>
                <w:b/>
                <w:bCs/>
              </w:rPr>
            </w:pPr>
            <w:r>
              <w:rPr>
                <w:rFonts w:ascii="Marianne" w:hAnsi="Marianne"/>
              </w:rPr>
              <w:t>Renvois au mémoire technique ou annexes (document, page et paragraphe)</w:t>
            </w:r>
          </w:p>
        </w:tc>
      </w:tr>
      <w:tr w:rsidR="00B62FBD" w14:paraId="0EEACEAA" w14:textId="77777777" w:rsidTr="00B62FBD">
        <w:tc>
          <w:tcPr>
            <w:tcW w:w="2689" w:type="dxa"/>
          </w:tcPr>
          <w:p w14:paraId="56D4A923" w14:textId="4928EC8C" w:rsidR="00B62FBD" w:rsidRDefault="00B62FBD" w:rsidP="006C69F8">
            <w:pPr>
              <w:spacing w:after="200" w:line="276" w:lineRule="auto"/>
              <w:jc w:val="left"/>
              <w:rPr>
                <w:rFonts w:ascii="Marianne" w:hAnsi="Marianne"/>
              </w:rPr>
            </w:pPr>
            <w:r>
              <w:rPr>
                <w:rFonts w:ascii="Marianne" w:hAnsi="Marianne"/>
              </w:rPr>
              <w:t>Nombre de personnels dédiés à l’exécution de la prestation</w:t>
            </w:r>
          </w:p>
        </w:tc>
        <w:tc>
          <w:tcPr>
            <w:tcW w:w="7654" w:type="dxa"/>
          </w:tcPr>
          <w:p w14:paraId="37697730" w14:textId="77777777" w:rsidR="00B62FBD" w:rsidRDefault="00B62FBD" w:rsidP="006C69F8">
            <w:pPr>
              <w:spacing w:after="200" w:line="276" w:lineRule="auto"/>
              <w:jc w:val="left"/>
              <w:rPr>
                <w:rFonts w:ascii="Marianne" w:hAnsi="Marianne"/>
              </w:rPr>
            </w:pPr>
          </w:p>
        </w:tc>
      </w:tr>
      <w:tr w:rsidR="00B62FBD" w14:paraId="0C21E198" w14:textId="77777777" w:rsidTr="00B62FBD">
        <w:tc>
          <w:tcPr>
            <w:tcW w:w="2689" w:type="dxa"/>
          </w:tcPr>
          <w:p w14:paraId="270640AF" w14:textId="38FE9CF6" w:rsidR="00B62FBD" w:rsidRDefault="00B62FBD" w:rsidP="006C69F8">
            <w:pPr>
              <w:spacing w:after="200" w:line="276" w:lineRule="auto"/>
              <w:jc w:val="left"/>
              <w:rPr>
                <w:rFonts w:ascii="Marianne" w:hAnsi="Marianne"/>
              </w:rPr>
            </w:pPr>
            <w:r>
              <w:rPr>
                <w:rFonts w:ascii="Marianne" w:hAnsi="Marianne"/>
              </w:rPr>
              <w:t xml:space="preserve">Nombre d’heures allouées par personnel et par semaine et nombre d’heures allouées par personnel aux prestations </w:t>
            </w:r>
            <w:r w:rsidR="00CB0AE1">
              <w:rPr>
                <w:rFonts w:ascii="Marianne" w:hAnsi="Marianne"/>
              </w:rPr>
              <w:t>hebdomadaire</w:t>
            </w:r>
            <w:r w:rsidR="00DC5FB1">
              <w:rPr>
                <w:rFonts w:ascii="Marianne" w:hAnsi="Marianne"/>
              </w:rPr>
              <w:t>s</w:t>
            </w:r>
            <w:r w:rsidR="00CB0AE1">
              <w:rPr>
                <w:rFonts w:ascii="Marianne" w:hAnsi="Marianne"/>
              </w:rPr>
              <w:t xml:space="preserve"> et </w:t>
            </w:r>
            <w:r>
              <w:rPr>
                <w:rFonts w:ascii="Marianne" w:hAnsi="Marianne"/>
              </w:rPr>
              <w:t>mensuell</w:t>
            </w:r>
            <w:r w:rsidR="00CB0AE1">
              <w:rPr>
                <w:rFonts w:ascii="Marianne" w:hAnsi="Marianne"/>
              </w:rPr>
              <w:t>es</w:t>
            </w:r>
            <w:r w:rsidR="00E73469">
              <w:rPr>
                <w:rFonts w:ascii="Marianne" w:hAnsi="Marianne"/>
              </w:rPr>
              <w:t>.</w:t>
            </w:r>
          </w:p>
          <w:p w14:paraId="64506F43" w14:textId="2C9FABC1" w:rsidR="00E73469" w:rsidRDefault="00E73469" w:rsidP="006C69F8">
            <w:pPr>
              <w:spacing w:after="200" w:line="276" w:lineRule="auto"/>
              <w:jc w:val="left"/>
              <w:rPr>
                <w:rFonts w:ascii="Marianne" w:hAnsi="Marianne"/>
              </w:rPr>
            </w:pPr>
            <w:r>
              <w:rPr>
                <w:rFonts w:ascii="Marianne" w:hAnsi="Marianne"/>
              </w:rPr>
              <w:t>Cadences</w:t>
            </w:r>
            <w:r w:rsidR="00434020">
              <w:rPr>
                <w:rFonts w:ascii="Marianne" w:hAnsi="Marianne"/>
              </w:rPr>
              <w:t xml:space="preserve"> à</w:t>
            </w:r>
            <w:r>
              <w:rPr>
                <w:rFonts w:ascii="Marianne" w:hAnsi="Marianne"/>
              </w:rPr>
              <w:t xml:space="preserve"> indiqu</w:t>
            </w:r>
            <w:r w:rsidR="00434020">
              <w:rPr>
                <w:rFonts w:ascii="Marianne" w:hAnsi="Marianne"/>
              </w:rPr>
              <w:t>er</w:t>
            </w:r>
            <w:r>
              <w:rPr>
                <w:rFonts w:ascii="Marianne" w:hAnsi="Marianne"/>
              </w:rPr>
              <w:t xml:space="preserve"> dans les DPGF</w:t>
            </w:r>
          </w:p>
        </w:tc>
        <w:tc>
          <w:tcPr>
            <w:tcW w:w="7654" w:type="dxa"/>
          </w:tcPr>
          <w:p w14:paraId="7CC9426A" w14:textId="77777777" w:rsidR="00B62FBD" w:rsidRDefault="00B62FBD" w:rsidP="006C69F8">
            <w:pPr>
              <w:spacing w:after="200" w:line="276" w:lineRule="auto"/>
              <w:jc w:val="left"/>
              <w:rPr>
                <w:rFonts w:ascii="Marianne" w:hAnsi="Marianne"/>
              </w:rPr>
            </w:pPr>
          </w:p>
        </w:tc>
      </w:tr>
      <w:tr w:rsidR="00B62FBD" w14:paraId="1EA838A6" w14:textId="77777777" w:rsidTr="00B62FBD">
        <w:trPr>
          <w:trHeight w:val="2206"/>
        </w:trPr>
        <w:tc>
          <w:tcPr>
            <w:tcW w:w="2689" w:type="dxa"/>
          </w:tcPr>
          <w:p w14:paraId="570E8053" w14:textId="2BA6B057" w:rsidR="00B62FBD" w:rsidRPr="00507EFF" w:rsidRDefault="00B62FBD" w:rsidP="00B62FBD">
            <w:pPr>
              <w:spacing w:after="200" w:line="276" w:lineRule="auto"/>
              <w:jc w:val="left"/>
              <w:rPr>
                <w:rFonts w:ascii="Marianne" w:hAnsi="Marianne"/>
              </w:rPr>
            </w:pPr>
            <w:r>
              <w:rPr>
                <w:rFonts w:ascii="Marianne" w:hAnsi="Marianne"/>
              </w:rPr>
              <w:t>Jours et heures d’intervention proposés et tâches effectuées</w:t>
            </w:r>
          </w:p>
          <w:p w14:paraId="4681DFC2" w14:textId="7452CE86" w:rsidR="00B62FBD" w:rsidRPr="00507EFF" w:rsidRDefault="00A073A8" w:rsidP="00507EFF">
            <w:pPr>
              <w:rPr>
                <w:rFonts w:ascii="Marianne" w:hAnsi="Marianne"/>
              </w:rPr>
            </w:pPr>
            <w:r>
              <w:rPr>
                <w:rFonts w:ascii="Marianne" w:hAnsi="Marianne"/>
              </w:rPr>
              <w:t>(Type de nettoyage : bureaux, communs, sanitaires, etc.)</w:t>
            </w:r>
          </w:p>
          <w:p w14:paraId="537D8B00" w14:textId="77777777" w:rsidR="00B62FBD" w:rsidRPr="00507EFF" w:rsidRDefault="00B62FBD" w:rsidP="00507EFF">
            <w:pPr>
              <w:rPr>
                <w:rFonts w:ascii="Marianne" w:hAnsi="Marianne"/>
              </w:rPr>
            </w:pPr>
          </w:p>
          <w:p w14:paraId="64D11D25" w14:textId="77777777" w:rsidR="00B62FBD" w:rsidRPr="00507EFF" w:rsidRDefault="00B62FBD" w:rsidP="00507EFF">
            <w:pPr>
              <w:rPr>
                <w:rFonts w:ascii="Marianne" w:hAnsi="Marianne"/>
              </w:rPr>
            </w:pPr>
          </w:p>
          <w:p w14:paraId="59D00CA7" w14:textId="1D825709" w:rsidR="00B62FBD" w:rsidRPr="00507EFF" w:rsidRDefault="00B62FBD" w:rsidP="00507EFF">
            <w:pPr>
              <w:tabs>
                <w:tab w:val="left" w:pos="1774"/>
              </w:tabs>
              <w:rPr>
                <w:rFonts w:ascii="Marianne" w:hAnsi="Marianne"/>
              </w:rPr>
            </w:pPr>
            <w:r>
              <w:rPr>
                <w:rFonts w:ascii="Marianne" w:hAnsi="Marianne"/>
              </w:rPr>
              <w:tab/>
            </w:r>
          </w:p>
          <w:p w14:paraId="24CC0E9B" w14:textId="738C342F" w:rsidR="00B62FBD" w:rsidRPr="00507EFF" w:rsidRDefault="00B62FBD" w:rsidP="00507EFF">
            <w:pPr>
              <w:rPr>
                <w:rFonts w:ascii="Marianne" w:hAnsi="Marianne"/>
              </w:rPr>
            </w:pPr>
          </w:p>
        </w:tc>
        <w:tc>
          <w:tcPr>
            <w:tcW w:w="7654" w:type="dxa"/>
          </w:tcPr>
          <w:p w14:paraId="4359068F" w14:textId="77777777" w:rsidR="00B62FBD" w:rsidRDefault="00B62FBD" w:rsidP="006C69F8">
            <w:pPr>
              <w:spacing w:after="200" w:line="276" w:lineRule="auto"/>
              <w:jc w:val="left"/>
              <w:rPr>
                <w:rFonts w:ascii="Marianne" w:hAnsi="Marianne"/>
              </w:rPr>
            </w:pPr>
          </w:p>
        </w:tc>
      </w:tr>
      <w:tr w:rsidR="00D072B6" w14:paraId="718D71E8" w14:textId="77777777" w:rsidTr="00B62FBD">
        <w:trPr>
          <w:trHeight w:val="2206"/>
        </w:trPr>
        <w:tc>
          <w:tcPr>
            <w:tcW w:w="2689" w:type="dxa"/>
          </w:tcPr>
          <w:p w14:paraId="75748505" w14:textId="15E386BB" w:rsidR="00D072B6" w:rsidRDefault="00D072B6" w:rsidP="00B62FBD">
            <w:pPr>
              <w:spacing w:after="200" w:line="276" w:lineRule="auto"/>
              <w:jc w:val="left"/>
              <w:rPr>
                <w:rFonts w:ascii="Marianne" w:hAnsi="Marianne"/>
              </w:rPr>
            </w:pPr>
            <w:r>
              <w:rPr>
                <w:rFonts w:ascii="Marianne" w:hAnsi="Marianne"/>
              </w:rPr>
              <w:t>Le candidat précise comment il organise l’enchaînement des prestations entre le Fort du Pradeau et Porquerolles, et sur l’île de Porquerolles, comment il organise les déplacements et l’enchaînement des prestations dans les locaux éloignés les uns des autres.</w:t>
            </w:r>
          </w:p>
        </w:tc>
        <w:tc>
          <w:tcPr>
            <w:tcW w:w="7654" w:type="dxa"/>
          </w:tcPr>
          <w:p w14:paraId="122005DC" w14:textId="77777777" w:rsidR="00D072B6" w:rsidRDefault="00D072B6" w:rsidP="006C69F8">
            <w:pPr>
              <w:spacing w:after="200" w:line="276" w:lineRule="auto"/>
              <w:jc w:val="left"/>
              <w:rPr>
                <w:rFonts w:ascii="Marianne" w:hAnsi="Marianne"/>
              </w:rPr>
            </w:pPr>
          </w:p>
        </w:tc>
      </w:tr>
    </w:tbl>
    <w:p w14:paraId="4FD528FD" w14:textId="77777777" w:rsidR="0017546A" w:rsidRPr="0017546A" w:rsidRDefault="0017546A" w:rsidP="0017546A">
      <w:pPr>
        <w:spacing w:after="200" w:line="276" w:lineRule="auto"/>
        <w:rPr>
          <w:rFonts w:ascii="Marianne" w:hAnsi="Marianne"/>
        </w:rPr>
      </w:pPr>
    </w:p>
    <w:p w14:paraId="24CEF56A" w14:textId="293A55F2" w:rsidR="00452634" w:rsidRPr="00185FEB" w:rsidRDefault="00A073A8" w:rsidP="004236ED">
      <w:pPr>
        <w:pStyle w:val="Paragraphedeliste"/>
        <w:numPr>
          <w:ilvl w:val="0"/>
          <w:numId w:val="7"/>
        </w:numPr>
        <w:spacing w:after="200" w:line="276" w:lineRule="auto"/>
        <w:rPr>
          <w:rFonts w:ascii="Marianne" w:hAnsi="Marianne"/>
        </w:rPr>
      </w:pPr>
      <w:r>
        <w:rPr>
          <w:rFonts w:ascii="Marianne" w:hAnsi="Marianne"/>
          <w:b/>
        </w:rPr>
        <w:t xml:space="preserve">Méthodologie appliquée </w:t>
      </w:r>
      <w:r w:rsidR="00185FEB" w:rsidRPr="00185FEB">
        <w:rPr>
          <w:rFonts w:ascii="Marianne" w:hAnsi="Marianne"/>
          <w:b/>
        </w:rPr>
        <w:t>pour assurer un niveau de qualité constant de la prestation</w:t>
      </w:r>
      <w:r>
        <w:rPr>
          <w:rFonts w:ascii="Marianne" w:hAnsi="Marianne"/>
          <w:b/>
        </w:rPr>
        <w:t xml:space="preserve"> en prenant en compte la démarche environnementale</w:t>
      </w:r>
      <w:r w:rsidR="00185FEB" w:rsidRPr="00185FEB">
        <w:rPr>
          <w:rFonts w:ascii="Marianne" w:hAnsi="Marianne"/>
          <w:b/>
        </w:rPr>
        <w:t> :</w:t>
      </w:r>
    </w:p>
    <w:p w14:paraId="32A9969C" w14:textId="77777777" w:rsidR="00452634" w:rsidRPr="004236ED" w:rsidRDefault="00452634">
      <w:pPr>
        <w:rPr>
          <w:rFonts w:ascii="Marianne" w:hAnsi="Marianne"/>
          <w:b/>
        </w:rPr>
      </w:pPr>
    </w:p>
    <w:tbl>
      <w:tblPr>
        <w:tblStyle w:val="Grilledutableau"/>
        <w:tblW w:w="10343" w:type="dxa"/>
        <w:tblLook w:val="04A0" w:firstRow="1" w:lastRow="0" w:firstColumn="1" w:lastColumn="0" w:noHBand="0" w:noVBand="1"/>
      </w:tblPr>
      <w:tblGrid>
        <w:gridCol w:w="2689"/>
        <w:gridCol w:w="7654"/>
      </w:tblGrid>
      <w:tr w:rsidR="00487512" w14:paraId="405B1EA5" w14:textId="77777777" w:rsidTr="00487512">
        <w:tc>
          <w:tcPr>
            <w:tcW w:w="2689" w:type="dxa"/>
          </w:tcPr>
          <w:p w14:paraId="06B10267" w14:textId="77777777" w:rsidR="00487512" w:rsidRDefault="00487512" w:rsidP="00204A19">
            <w:pPr>
              <w:spacing w:after="200" w:line="276" w:lineRule="auto"/>
              <w:jc w:val="left"/>
              <w:rPr>
                <w:rFonts w:ascii="Marianne" w:hAnsi="Marianne"/>
              </w:rPr>
            </w:pPr>
            <w:bookmarkStart w:id="1" w:name="_Hlk187315398"/>
            <w:r>
              <w:rPr>
                <w:rFonts w:ascii="Marianne" w:hAnsi="Marianne"/>
              </w:rPr>
              <w:t>Planning détaillé apprécié sur la base des éléments suivants</w:t>
            </w:r>
          </w:p>
        </w:tc>
        <w:tc>
          <w:tcPr>
            <w:tcW w:w="7654" w:type="dxa"/>
          </w:tcPr>
          <w:p w14:paraId="4FB5E97B" w14:textId="77777777" w:rsidR="00487512" w:rsidRPr="006C69F8" w:rsidRDefault="00487512" w:rsidP="00204A19">
            <w:pPr>
              <w:spacing w:after="200" w:line="276" w:lineRule="auto"/>
              <w:jc w:val="left"/>
              <w:rPr>
                <w:rFonts w:ascii="Marianne" w:hAnsi="Marianne"/>
              </w:rPr>
            </w:pPr>
            <w:r w:rsidRPr="006C69F8">
              <w:rPr>
                <w:rFonts w:ascii="Marianne" w:hAnsi="Marianne"/>
              </w:rPr>
              <w:t>Réponse du titulaire</w:t>
            </w:r>
          </w:p>
          <w:p w14:paraId="10CAF924" w14:textId="77777777" w:rsidR="00487512" w:rsidRPr="006C69F8" w:rsidRDefault="00487512" w:rsidP="00204A19">
            <w:pPr>
              <w:spacing w:after="200" w:line="276" w:lineRule="auto"/>
              <w:jc w:val="left"/>
              <w:rPr>
                <w:rFonts w:ascii="Marianne" w:hAnsi="Marianne"/>
              </w:rPr>
            </w:pPr>
            <w:r w:rsidRPr="006C69F8">
              <w:rPr>
                <w:rFonts w:ascii="Marianne" w:hAnsi="Marianne"/>
              </w:rPr>
              <w:t>Ou</w:t>
            </w:r>
          </w:p>
          <w:p w14:paraId="55C48B4E" w14:textId="77777777" w:rsidR="00487512" w:rsidRPr="006C69F8" w:rsidRDefault="00487512" w:rsidP="00204A19">
            <w:pPr>
              <w:spacing w:after="200" w:line="276" w:lineRule="auto"/>
              <w:jc w:val="left"/>
              <w:rPr>
                <w:rFonts w:ascii="Marianne" w:hAnsi="Marianne"/>
                <w:b/>
                <w:bCs/>
              </w:rPr>
            </w:pPr>
            <w:r>
              <w:rPr>
                <w:rFonts w:ascii="Marianne" w:hAnsi="Marianne"/>
              </w:rPr>
              <w:t>Renvois au mémoire technique ou annexes (document, page et paragraphe)</w:t>
            </w:r>
          </w:p>
        </w:tc>
      </w:tr>
      <w:tr w:rsidR="00487512" w14:paraId="4DFBA807" w14:textId="77777777" w:rsidTr="00487512">
        <w:tc>
          <w:tcPr>
            <w:tcW w:w="2689" w:type="dxa"/>
          </w:tcPr>
          <w:p w14:paraId="3DDE0CA2" w14:textId="77777777" w:rsidR="00487512" w:rsidRDefault="00487512" w:rsidP="00204A19">
            <w:pPr>
              <w:spacing w:after="200" w:line="276" w:lineRule="auto"/>
              <w:jc w:val="left"/>
              <w:rPr>
                <w:rFonts w:ascii="Marianne" w:hAnsi="Marianne"/>
              </w:rPr>
            </w:pPr>
            <w:r>
              <w:rPr>
                <w:rFonts w:ascii="Marianne" w:hAnsi="Marianne"/>
              </w:rPr>
              <w:t>Désignation d’un interlocuteur dédié</w:t>
            </w:r>
          </w:p>
          <w:p w14:paraId="02B3895F" w14:textId="03A25D2B" w:rsidR="00487512" w:rsidRDefault="00487512" w:rsidP="00204A19">
            <w:pPr>
              <w:spacing w:after="200" w:line="276" w:lineRule="auto"/>
              <w:jc w:val="left"/>
              <w:rPr>
                <w:rFonts w:ascii="Marianne" w:hAnsi="Marianne"/>
              </w:rPr>
            </w:pPr>
            <w:r>
              <w:rPr>
                <w:rFonts w:ascii="Marianne" w:hAnsi="Marianne"/>
              </w:rPr>
              <w:lastRenderedPageBreak/>
              <w:t>(Coordonnées, disponibilité, procédure de contact…)</w:t>
            </w:r>
          </w:p>
        </w:tc>
        <w:tc>
          <w:tcPr>
            <w:tcW w:w="7654" w:type="dxa"/>
          </w:tcPr>
          <w:p w14:paraId="3CA9A46E" w14:textId="77777777" w:rsidR="00487512" w:rsidRDefault="00487512" w:rsidP="00204A19">
            <w:pPr>
              <w:spacing w:after="200" w:line="276" w:lineRule="auto"/>
              <w:jc w:val="left"/>
              <w:rPr>
                <w:rFonts w:ascii="Marianne" w:hAnsi="Marianne"/>
              </w:rPr>
            </w:pPr>
          </w:p>
        </w:tc>
      </w:tr>
      <w:bookmarkEnd w:id="1"/>
      <w:tr w:rsidR="00487512" w14:paraId="12780185" w14:textId="77777777" w:rsidTr="00487512">
        <w:tc>
          <w:tcPr>
            <w:tcW w:w="2689" w:type="dxa"/>
          </w:tcPr>
          <w:p w14:paraId="017AAF64" w14:textId="6BB84293" w:rsidR="00487512" w:rsidRDefault="00A073A8" w:rsidP="00204A19">
            <w:pPr>
              <w:spacing w:after="200" w:line="276" w:lineRule="auto"/>
              <w:jc w:val="left"/>
              <w:rPr>
                <w:rFonts w:ascii="Marianne" w:hAnsi="Marianne"/>
              </w:rPr>
            </w:pPr>
            <w:r>
              <w:rPr>
                <w:rFonts w:ascii="Marianne" w:hAnsi="Marianne"/>
              </w:rPr>
              <w:t>Procédures de contrôles (</w:t>
            </w:r>
            <w:r w:rsidR="00487512">
              <w:rPr>
                <w:rFonts w:ascii="Marianne" w:hAnsi="Marianne"/>
              </w:rPr>
              <w:t>Auto-contrôle</w:t>
            </w:r>
            <w:r>
              <w:rPr>
                <w:rFonts w:ascii="Marianne" w:hAnsi="Marianne"/>
              </w:rPr>
              <w:t>, contrôle interne, contrôle contradictoire…) : fréquence et organisation</w:t>
            </w:r>
          </w:p>
        </w:tc>
        <w:tc>
          <w:tcPr>
            <w:tcW w:w="7654" w:type="dxa"/>
          </w:tcPr>
          <w:p w14:paraId="5AA73DB5" w14:textId="77777777" w:rsidR="00487512" w:rsidRDefault="00487512" w:rsidP="00204A19">
            <w:pPr>
              <w:spacing w:after="200" w:line="276" w:lineRule="auto"/>
              <w:jc w:val="left"/>
              <w:rPr>
                <w:rFonts w:ascii="Marianne" w:hAnsi="Marianne"/>
              </w:rPr>
            </w:pPr>
          </w:p>
        </w:tc>
      </w:tr>
      <w:tr w:rsidR="00487512" w14:paraId="54C4D09F" w14:textId="77777777" w:rsidTr="00487512">
        <w:tc>
          <w:tcPr>
            <w:tcW w:w="2689" w:type="dxa"/>
          </w:tcPr>
          <w:p w14:paraId="57348E8B" w14:textId="3B2DB221" w:rsidR="00487512" w:rsidRDefault="00A073A8" w:rsidP="00AD73AC">
            <w:pPr>
              <w:spacing w:after="200" w:line="276" w:lineRule="auto"/>
              <w:jc w:val="left"/>
              <w:rPr>
                <w:rFonts w:ascii="Marianne" w:hAnsi="Marianne"/>
              </w:rPr>
            </w:pPr>
            <w:r>
              <w:rPr>
                <w:rFonts w:ascii="Marianne" w:hAnsi="Marianne"/>
              </w:rPr>
              <w:t>Formation des personnels aux éco gestes</w:t>
            </w:r>
          </w:p>
        </w:tc>
        <w:tc>
          <w:tcPr>
            <w:tcW w:w="7654" w:type="dxa"/>
          </w:tcPr>
          <w:p w14:paraId="164D4DC7" w14:textId="77777777" w:rsidR="00487512" w:rsidRDefault="00487512" w:rsidP="00AD73AC">
            <w:pPr>
              <w:spacing w:after="200" w:line="276" w:lineRule="auto"/>
              <w:jc w:val="left"/>
              <w:rPr>
                <w:rFonts w:ascii="Marianne" w:hAnsi="Marianne"/>
              </w:rPr>
            </w:pPr>
          </w:p>
        </w:tc>
      </w:tr>
      <w:tr w:rsidR="00487512" w14:paraId="2A57A400" w14:textId="77777777" w:rsidTr="00487512">
        <w:tc>
          <w:tcPr>
            <w:tcW w:w="2689" w:type="dxa"/>
          </w:tcPr>
          <w:p w14:paraId="09DB90CC" w14:textId="1A8DA47E" w:rsidR="00487512" w:rsidRDefault="00A073A8" w:rsidP="00AD73AC">
            <w:pPr>
              <w:spacing w:after="200" w:line="276" w:lineRule="auto"/>
              <w:jc w:val="left"/>
              <w:rPr>
                <w:rFonts w:ascii="Marianne" w:hAnsi="Marianne"/>
              </w:rPr>
            </w:pPr>
            <w:r>
              <w:rPr>
                <w:rFonts w:ascii="Marianne" w:hAnsi="Marianne"/>
              </w:rPr>
              <w:t>Produits et matériels utilisés</w:t>
            </w:r>
            <w:r w:rsidR="00F722B7">
              <w:rPr>
                <w:rFonts w:ascii="Marianne" w:hAnsi="Marianne"/>
              </w:rPr>
              <w:t xml:space="preserve"> démontrant le respect de la démarche environnementale</w:t>
            </w:r>
          </w:p>
        </w:tc>
        <w:tc>
          <w:tcPr>
            <w:tcW w:w="7654" w:type="dxa"/>
          </w:tcPr>
          <w:p w14:paraId="474EA46C" w14:textId="77777777" w:rsidR="00487512" w:rsidRDefault="00487512" w:rsidP="00AD73AC">
            <w:pPr>
              <w:spacing w:after="200" w:line="276" w:lineRule="auto"/>
              <w:jc w:val="left"/>
              <w:rPr>
                <w:rFonts w:ascii="Marianne" w:hAnsi="Marianne"/>
              </w:rPr>
            </w:pPr>
          </w:p>
        </w:tc>
      </w:tr>
    </w:tbl>
    <w:p w14:paraId="2DED1074" w14:textId="77777777" w:rsidR="004236ED" w:rsidRDefault="004236ED" w:rsidP="004236ED">
      <w:pPr>
        <w:rPr>
          <w:rFonts w:ascii="Marianne" w:hAnsi="Marianne"/>
        </w:rPr>
      </w:pPr>
    </w:p>
    <w:p w14:paraId="3265E552" w14:textId="77777777" w:rsidR="004236ED" w:rsidRDefault="004236ED" w:rsidP="004236ED">
      <w:pPr>
        <w:rPr>
          <w:rFonts w:ascii="Marianne" w:hAnsi="Marianne"/>
        </w:rPr>
      </w:pPr>
    </w:p>
    <w:p w14:paraId="37CADA10" w14:textId="58775AA9" w:rsidR="001B3DA1" w:rsidRPr="001B3DA1" w:rsidRDefault="00560725" w:rsidP="001B3DA1">
      <w:pPr>
        <w:pStyle w:val="Paragraphedeliste"/>
        <w:numPr>
          <w:ilvl w:val="0"/>
          <w:numId w:val="7"/>
        </w:numPr>
        <w:rPr>
          <w:rFonts w:ascii="Marianne" w:hAnsi="Marianne"/>
        </w:rPr>
      </w:pPr>
      <w:r>
        <w:rPr>
          <w:rFonts w:ascii="Marianne" w:hAnsi="Marianne"/>
          <w:b/>
        </w:rPr>
        <w:t>Politique salariale de l’entreprise, actions déployées en faveur de la QVT</w:t>
      </w:r>
    </w:p>
    <w:p w14:paraId="1A2FD353" w14:textId="77777777" w:rsidR="001B3DA1" w:rsidRDefault="001B3DA1" w:rsidP="004236ED">
      <w:pPr>
        <w:rPr>
          <w:rFonts w:ascii="Marianne" w:hAnsi="Marianne"/>
        </w:rPr>
      </w:pPr>
    </w:p>
    <w:tbl>
      <w:tblPr>
        <w:tblStyle w:val="Grilledutableau"/>
        <w:tblW w:w="10343" w:type="dxa"/>
        <w:tblLook w:val="04A0" w:firstRow="1" w:lastRow="0" w:firstColumn="1" w:lastColumn="0" w:noHBand="0" w:noVBand="1"/>
      </w:tblPr>
      <w:tblGrid>
        <w:gridCol w:w="2689"/>
        <w:gridCol w:w="7654"/>
      </w:tblGrid>
      <w:tr w:rsidR="00560725" w14:paraId="113E4C00" w14:textId="77777777" w:rsidTr="00560725">
        <w:tc>
          <w:tcPr>
            <w:tcW w:w="2689" w:type="dxa"/>
          </w:tcPr>
          <w:p w14:paraId="29B4DE13" w14:textId="77777777" w:rsidR="00560725" w:rsidRDefault="00560725" w:rsidP="00462E33">
            <w:pPr>
              <w:spacing w:after="200" w:line="276" w:lineRule="auto"/>
              <w:jc w:val="left"/>
              <w:rPr>
                <w:rFonts w:ascii="Marianne" w:hAnsi="Marianne"/>
              </w:rPr>
            </w:pPr>
            <w:r>
              <w:rPr>
                <w:rFonts w:ascii="Marianne" w:hAnsi="Marianne"/>
              </w:rPr>
              <w:t>Planning détaillé apprécié sur la base des éléments suivants</w:t>
            </w:r>
          </w:p>
        </w:tc>
        <w:tc>
          <w:tcPr>
            <w:tcW w:w="7654" w:type="dxa"/>
          </w:tcPr>
          <w:p w14:paraId="1AB854EC" w14:textId="77777777" w:rsidR="00560725" w:rsidRPr="006C69F8" w:rsidRDefault="00560725" w:rsidP="00462E33">
            <w:pPr>
              <w:spacing w:after="200" w:line="276" w:lineRule="auto"/>
              <w:jc w:val="left"/>
              <w:rPr>
                <w:rFonts w:ascii="Marianne" w:hAnsi="Marianne"/>
              </w:rPr>
            </w:pPr>
            <w:r w:rsidRPr="006C69F8">
              <w:rPr>
                <w:rFonts w:ascii="Marianne" w:hAnsi="Marianne"/>
              </w:rPr>
              <w:t>Réponse du titulaire</w:t>
            </w:r>
          </w:p>
          <w:p w14:paraId="2C9EA94B" w14:textId="77777777" w:rsidR="00560725" w:rsidRPr="006C69F8" w:rsidRDefault="00560725" w:rsidP="00462E33">
            <w:pPr>
              <w:spacing w:after="200" w:line="276" w:lineRule="auto"/>
              <w:jc w:val="left"/>
              <w:rPr>
                <w:rFonts w:ascii="Marianne" w:hAnsi="Marianne"/>
              </w:rPr>
            </w:pPr>
            <w:r w:rsidRPr="006C69F8">
              <w:rPr>
                <w:rFonts w:ascii="Marianne" w:hAnsi="Marianne"/>
              </w:rPr>
              <w:t>Ou</w:t>
            </w:r>
          </w:p>
          <w:p w14:paraId="5DD167A1" w14:textId="77777777" w:rsidR="00560725" w:rsidRPr="006C69F8" w:rsidRDefault="00560725" w:rsidP="00462E33">
            <w:pPr>
              <w:spacing w:after="200" w:line="276" w:lineRule="auto"/>
              <w:jc w:val="left"/>
              <w:rPr>
                <w:rFonts w:ascii="Marianne" w:hAnsi="Marianne"/>
                <w:b/>
                <w:bCs/>
              </w:rPr>
            </w:pPr>
            <w:r>
              <w:rPr>
                <w:rFonts w:ascii="Marianne" w:hAnsi="Marianne"/>
              </w:rPr>
              <w:t>Renvois au mémoire technique ou annexes (document, page et paragraphe)</w:t>
            </w:r>
          </w:p>
        </w:tc>
      </w:tr>
      <w:tr w:rsidR="00560725" w14:paraId="6D21EDA1" w14:textId="77777777" w:rsidTr="00560725">
        <w:tc>
          <w:tcPr>
            <w:tcW w:w="2689" w:type="dxa"/>
          </w:tcPr>
          <w:p w14:paraId="1DF650AD" w14:textId="5A979A42" w:rsidR="00560725" w:rsidRDefault="00560725" w:rsidP="00462E33">
            <w:pPr>
              <w:spacing w:after="200" w:line="276" w:lineRule="auto"/>
              <w:jc w:val="left"/>
              <w:rPr>
                <w:rFonts w:ascii="Marianne" w:hAnsi="Marianne"/>
              </w:rPr>
            </w:pPr>
            <w:r>
              <w:rPr>
                <w:rFonts w:ascii="Marianne" w:hAnsi="Marianne"/>
              </w:rPr>
              <w:t>Rotation des encadrants et du personnel œuvrant</w:t>
            </w:r>
          </w:p>
        </w:tc>
        <w:tc>
          <w:tcPr>
            <w:tcW w:w="7654" w:type="dxa"/>
          </w:tcPr>
          <w:p w14:paraId="0D81CAED" w14:textId="77777777" w:rsidR="00560725" w:rsidRDefault="00560725" w:rsidP="00462E33">
            <w:pPr>
              <w:spacing w:after="200" w:line="276" w:lineRule="auto"/>
              <w:jc w:val="left"/>
              <w:rPr>
                <w:rFonts w:ascii="Marianne" w:hAnsi="Marianne"/>
              </w:rPr>
            </w:pPr>
          </w:p>
        </w:tc>
      </w:tr>
      <w:tr w:rsidR="00560725" w14:paraId="14DD39EC" w14:textId="77777777" w:rsidTr="00560725">
        <w:tc>
          <w:tcPr>
            <w:tcW w:w="2689" w:type="dxa"/>
          </w:tcPr>
          <w:p w14:paraId="6E931497" w14:textId="072F8AE5" w:rsidR="00560725" w:rsidRDefault="00560725" w:rsidP="00462E33">
            <w:pPr>
              <w:spacing w:after="200" w:line="276" w:lineRule="auto"/>
              <w:jc w:val="left"/>
              <w:rPr>
                <w:rFonts w:ascii="Marianne" w:hAnsi="Marianne"/>
              </w:rPr>
            </w:pPr>
            <w:r>
              <w:rPr>
                <w:rFonts w:ascii="Marianne" w:hAnsi="Marianne"/>
              </w:rPr>
              <w:t>Mesures en faveur des salariés afin de permettre une fidélisation (primes, autre(s) mesure(s)…)</w:t>
            </w:r>
          </w:p>
        </w:tc>
        <w:tc>
          <w:tcPr>
            <w:tcW w:w="7654" w:type="dxa"/>
          </w:tcPr>
          <w:p w14:paraId="1B89E9DB" w14:textId="77777777" w:rsidR="00560725" w:rsidRDefault="00560725" w:rsidP="00462E33">
            <w:pPr>
              <w:spacing w:after="200" w:line="276" w:lineRule="auto"/>
              <w:jc w:val="left"/>
              <w:rPr>
                <w:rFonts w:ascii="Marianne" w:hAnsi="Marianne"/>
              </w:rPr>
            </w:pPr>
          </w:p>
        </w:tc>
      </w:tr>
      <w:tr w:rsidR="00560725" w14:paraId="6B12F938" w14:textId="77777777" w:rsidTr="00560725">
        <w:tc>
          <w:tcPr>
            <w:tcW w:w="2689" w:type="dxa"/>
          </w:tcPr>
          <w:p w14:paraId="4D7B1EF3" w14:textId="5652F83A" w:rsidR="00560725" w:rsidRDefault="00560725" w:rsidP="00462E33">
            <w:pPr>
              <w:spacing w:after="200" w:line="276" w:lineRule="auto"/>
              <w:jc w:val="left"/>
              <w:rPr>
                <w:rFonts w:ascii="Marianne" w:hAnsi="Marianne"/>
              </w:rPr>
            </w:pPr>
            <w:r>
              <w:rPr>
                <w:rFonts w:ascii="Marianne" w:hAnsi="Marianne"/>
              </w:rPr>
              <w:t>Mesures garantissant l’équilibre entre vie privée et vie professionnelle</w:t>
            </w:r>
          </w:p>
        </w:tc>
        <w:tc>
          <w:tcPr>
            <w:tcW w:w="7654" w:type="dxa"/>
          </w:tcPr>
          <w:p w14:paraId="075F38CE" w14:textId="77777777" w:rsidR="00560725" w:rsidRDefault="00560725" w:rsidP="00462E33">
            <w:pPr>
              <w:spacing w:after="200" w:line="276" w:lineRule="auto"/>
              <w:jc w:val="left"/>
              <w:rPr>
                <w:rFonts w:ascii="Marianne" w:hAnsi="Marianne"/>
              </w:rPr>
            </w:pPr>
          </w:p>
        </w:tc>
      </w:tr>
      <w:tr w:rsidR="00560725" w14:paraId="41A81664" w14:textId="77777777" w:rsidTr="00560725">
        <w:tc>
          <w:tcPr>
            <w:tcW w:w="2689" w:type="dxa"/>
          </w:tcPr>
          <w:p w14:paraId="03B6E133" w14:textId="774670DF" w:rsidR="00560725" w:rsidRDefault="00560725" w:rsidP="00462E33">
            <w:pPr>
              <w:spacing w:after="200" w:line="276" w:lineRule="auto"/>
              <w:jc w:val="left"/>
              <w:rPr>
                <w:rFonts w:ascii="Marianne" w:hAnsi="Marianne"/>
              </w:rPr>
            </w:pPr>
            <w:r>
              <w:rPr>
                <w:rFonts w:ascii="Marianne" w:hAnsi="Marianne"/>
              </w:rPr>
              <w:t>Mesures de lutte contre la précarité</w:t>
            </w:r>
          </w:p>
        </w:tc>
        <w:tc>
          <w:tcPr>
            <w:tcW w:w="7654" w:type="dxa"/>
          </w:tcPr>
          <w:p w14:paraId="19EA03FF" w14:textId="77777777" w:rsidR="00560725" w:rsidRDefault="00560725" w:rsidP="00462E33">
            <w:pPr>
              <w:spacing w:after="200" w:line="276" w:lineRule="auto"/>
              <w:jc w:val="left"/>
              <w:rPr>
                <w:rFonts w:ascii="Marianne" w:hAnsi="Marianne"/>
              </w:rPr>
            </w:pPr>
          </w:p>
        </w:tc>
      </w:tr>
      <w:tr w:rsidR="00950430" w14:paraId="1384D0F3" w14:textId="77777777" w:rsidTr="00560725">
        <w:tc>
          <w:tcPr>
            <w:tcW w:w="2689" w:type="dxa"/>
          </w:tcPr>
          <w:p w14:paraId="021DE055" w14:textId="710A1123" w:rsidR="00950430" w:rsidRDefault="00950430" w:rsidP="00462E33">
            <w:pPr>
              <w:spacing w:after="200" w:line="276" w:lineRule="auto"/>
              <w:jc w:val="left"/>
              <w:rPr>
                <w:rFonts w:ascii="Marianne" w:hAnsi="Marianne"/>
              </w:rPr>
            </w:pPr>
            <w:r>
              <w:rPr>
                <w:rFonts w:ascii="Marianne" w:hAnsi="Marianne"/>
              </w:rPr>
              <w:t>Autres mesures mises en place</w:t>
            </w:r>
          </w:p>
        </w:tc>
        <w:tc>
          <w:tcPr>
            <w:tcW w:w="7654" w:type="dxa"/>
          </w:tcPr>
          <w:p w14:paraId="4F33DBD1" w14:textId="77777777" w:rsidR="00950430" w:rsidRDefault="00950430" w:rsidP="00462E33">
            <w:pPr>
              <w:spacing w:after="200" w:line="276" w:lineRule="auto"/>
              <w:jc w:val="left"/>
              <w:rPr>
                <w:rFonts w:ascii="Marianne" w:hAnsi="Marianne"/>
              </w:rPr>
            </w:pPr>
          </w:p>
        </w:tc>
      </w:tr>
    </w:tbl>
    <w:p w14:paraId="36B06F91" w14:textId="77777777" w:rsidR="00560725" w:rsidRDefault="00560725" w:rsidP="004236ED">
      <w:pPr>
        <w:rPr>
          <w:rFonts w:ascii="Marianne" w:hAnsi="Marianne"/>
        </w:rPr>
      </w:pPr>
    </w:p>
    <w:p w14:paraId="0EA769A7" w14:textId="77777777" w:rsidR="00CA3245" w:rsidRDefault="00CA3245" w:rsidP="004236ED">
      <w:pPr>
        <w:rPr>
          <w:rFonts w:ascii="Marianne" w:hAnsi="Marianne"/>
        </w:rPr>
      </w:pPr>
    </w:p>
    <w:p w14:paraId="0264DF9A" w14:textId="372AFA44" w:rsidR="00CA3245" w:rsidRDefault="00CA3245" w:rsidP="004236ED">
      <w:pPr>
        <w:rPr>
          <w:rFonts w:ascii="Marianne" w:hAnsi="Marianne"/>
        </w:rPr>
      </w:pPr>
      <w:ins w:id="2" w:author="Olivier CROUZET" w:date="2026-02-02T17:20:00Z" w16du:dateUtc="2026-02-02T16:20:00Z">
        <w:r>
          <w:rPr>
            <w:rFonts w:ascii="Marianne" w:hAnsi="Marianne"/>
          </w:rPr>
          <w:t>Idem application convention collective ? reprise des personnels</w:t>
        </w:r>
      </w:ins>
    </w:p>
    <w:sectPr w:rsidR="00CA3245" w:rsidSect="000738BE">
      <w:footerReference w:type="default" r:id="rId8"/>
      <w:pgSz w:w="11906" w:h="16838"/>
      <w:pgMar w:top="709" w:right="851" w:bottom="567" w:left="851" w:header="720"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2CE55" w14:textId="77777777" w:rsidR="001D2603" w:rsidRDefault="001D2603">
      <w:r>
        <w:separator/>
      </w:r>
    </w:p>
  </w:endnote>
  <w:endnote w:type="continuationSeparator" w:id="0">
    <w:p w14:paraId="2335D652" w14:textId="77777777" w:rsidR="001D2603" w:rsidRDefault="001D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amante-Medium">
    <w:altName w:val="Calibri"/>
    <w:charset w:val="00"/>
    <w:family w:val="auto"/>
    <w:pitch w:val="variable"/>
  </w:font>
  <w:font w:name="Diamante-DemiBold">
    <w:charset w:val="00"/>
    <w:family w:val="auto"/>
    <w:pitch w:val="variable"/>
  </w:font>
  <w:font w:name="Diamante-Regular">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B7ADA" w14:textId="1338630E" w:rsidR="004236ED" w:rsidRDefault="000738BE" w:rsidP="000738BE">
    <w:pPr>
      <w:pStyle w:val="Pieddepage"/>
      <w:jc w:val="left"/>
    </w:pPr>
    <w:r>
      <w:t xml:space="preserve">Marché n°       | </w:t>
    </w:r>
    <w:r w:rsidR="00507EFF">
      <w:t>2</w:t>
    </w:r>
    <w:r w:rsidR="00F97DBA">
      <w:t>600</w:t>
    </w:r>
    <w:r w:rsidR="00D072B6">
      <w:t>2</w:t>
    </w:r>
    <w:r w:rsidR="00507EFF">
      <w:t>PC</w:t>
    </w:r>
    <w:r w:rsidR="00E73469">
      <w:t xml:space="preserve"> lot </w:t>
    </w:r>
    <w:r w:rsidR="00E7652A">
      <w:t>2</w:t>
    </w:r>
    <w:r>
      <w:t xml:space="preserve"> | Cadre de mémoire technique</w:t>
    </w:r>
    <w:r>
      <w:tab/>
      <w:t xml:space="preserve">     </w:t>
    </w:r>
    <w:r w:rsidR="00FB0F54">
      <w:t xml:space="preserve"> </w:t>
    </w:r>
    <w:r w:rsidR="004236ED">
      <w:t xml:space="preserve">Page </w:t>
    </w:r>
    <w:r w:rsidR="004236ED">
      <w:rPr>
        <w:b/>
        <w:bCs/>
      </w:rPr>
      <w:fldChar w:fldCharType="begin"/>
    </w:r>
    <w:r w:rsidR="004236ED">
      <w:rPr>
        <w:b/>
        <w:bCs/>
      </w:rPr>
      <w:instrText xml:space="preserve"> PAGE </w:instrText>
    </w:r>
    <w:r w:rsidR="004236ED">
      <w:rPr>
        <w:b/>
        <w:bCs/>
      </w:rPr>
      <w:fldChar w:fldCharType="separate"/>
    </w:r>
    <w:r w:rsidR="004236ED">
      <w:rPr>
        <w:b/>
        <w:bCs/>
      </w:rPr>
      <w:t>2</w:t>
    </w:r>
    <w:r w:rsidR="004236ED">
      <w:rPr>
        <w:b/>
        <w:bCs/>
      </w:rPr>
      <w:fldChar w:fldCharType="end"/>
    </w:r>
    <w:r w:rsidR="004236ED">
      <w:t xml:space="preserve"> sur </w:t>
    </w:r>
    <w:r w:rsidR="004236ED">
      <w:rPr>
        <w:b/>
        <w:bCs/>
      </w:rPr>
      <w:fldChar w:fldCharType="begin"/>
    </w:r>
    <w:r w:rsidR="004236ED">
      <w:rPr>
        <w:b/>
        <w:bCs/>
      </w:rPr>
      <w:instrText xml:space="preserve"> NUMPAGES </w:instrText>
    </w:r>
    <w:r w:rsidR="004236ED">
      <w:rPr>
        <w:b/>
        <w:bCs/>
      </w:rPr>
      <w:fldChar w:fldCharType="separate"/>
    </w:r>
    <w:r w:rsidR="004236ED">
      <w:rPr>
        <w:b/>
        <w:bCs/>
      </w:rPr>
      <w:t>2</w:t>
    </w:r>
    <w:r w:rsidR="004236ED">
      <w:rPr>
        <w:b/>
        <w:bCs/>
      </w:rPr>
      <w:fldChar w:fldCharType="end"/>
    </w:r>
  </w:p>
  <w:p w14:paraId="35D4B983" w14:textId="2954971F" w:rsidR="004236ED" w:rsidRDefault="004236ED">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697C1" w14:textId="77777777" w:rsidR="001D2603" w:rsidRDefault="001D2603">
      <w:r>
        <w:rPr>
          <w:color w:val="000000"/>
        </w:rPr>
        <w:separator/>
      </w:r>
    </w:p>
  </w:footnote>
  <w:footnote w:type="continuationSeparator" w:id="0">
    <w:p w14:paraId="2B7792C2" w14:textId="77777777" w:rsidR="001D2603" w:rsidRDefault="001D26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E64F8"/>
    <w:multiLevelType w:val="multilevel"/>
    <w:tmpl w:val="87B6FC6C"/>
    <w:styleLink w:val="Outline"/>
    <w:lvl w:ilvl="0">
      <w:start w:val="1"/>
      <w:numFmt w:val="decimal"/>
      <w:pStyle w:val="Titre123"/>
      <w:lvlText w:val="%1."/>
      <w:lvlJc w:val="left"/>
      <w:pPr>
        <w:ind w:left="284" w:hanging="284"/>
      </w:pPr>
      <w:rPr>
        <w:b/>
        <w:i w:val="0"/>
        <w:color w:val="97BF0E"/>
      </w:rPr>
    </w:lvl>
    <w:lvl w:ilvl="1">
      <w:start w:val="1"/>
      <w:numFmt w:val="decimal"/>
      <w:pStyle w:val="Titre12-"/>
      <w:lvlText w:val="%2.1-"/>
      <w:lvlJc w:val="left"/>
      <w:pPr>
        <w:ind w:left="927" w:hanging="360"/>
      </w:pPr>
      <w:rPr>
        <w:color w:val="97BF0E"/>
      </w:r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 w15:restartNumberingAfterBreak="0">
    <w:nsid w:val="28255BBB"/>
    <w:multiLevelType w:val="multilevel"/>
    <w:tmpl w:val="D86C227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3A27020"/>
    <w:multiLevelType w:val="hybridMultilevel"/>
    <w:tmpl w:val="E3C00016"/>
    <w:lvl w:ilvl="0" w:tplc="9FA27238">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4F403A4"/>
    <w:multiLevelType w:val="multilevel"/>
    <w:tmpl w:val="B1B03C4A"/>
    <w:styleLink w:val="LFO1"/>
    <w:lvl w:ilvl="0">
      <w:numFmt w:val="bullet"/>
      <w:pStyle w:val="Paragraphedeliste"/>
      <w:lvlText w:val=""/>
      <w:lvlJc w:val="left"/>
      <w:pPr>
        <w:ind w:left="1440" w:hanging="360"/>
      </w:pPr>
      <w:rPr>
        <w:rFonts w:ascii="Symbol" w:hAnsi="Symbol"/>
        <w:color w:val="027676"/>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 w15:restartNumberingAfterBreak="0">
    <w:nsid w:val="462B1DC7"/>
    <w:multiLevelType w:val="hybridMultilevel"/>
    <w:tmpl w:val="E3C0001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8BA5BB3"/>
    <w:multiLevelType w:val="hybridMultilevel"/>
    <w:tmpl w:val="3F1460C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577E15"/>
    <w:multiLevelType w:val="hybridMultilevel"/>
    <w:tmpl w:val="B2A6FD1E"/>
    <w:lvl w:ilvl="0" w:tplc="E42868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89B6C0F"/>
    <w:multiLevelType w:val="hybridMultilevel"/>
    <w:tmpl w:val="84F89A22"/>
    <w:lvl w:ilvl="0" w:tplc="FFFFFFFF">
      <w:start w:val="1"/>
      <w:numFmt w:val="decimal"/>
      <w:lvlText w:val="%1)"/>
      <w:lvlJc w:val="left"/>
      <w:pPr>
        <w:ind w:left="1080" w:hanging="360"/>
      </w:pPr>
      <w:rPr>
        <w:b/>
        <w:bCs/>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724050BD"/>
    <w:multiLevelType w:val="hybridMultilevel"/>
    <w:tmpl w:val="E8E88D88"/>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16cid:durableId="725489166">
    <w:abstractNumId w:val="0"/>
  </w:num>
  <w:num w:numId="2" w16cid:durableId="730274145">
    <w:abstractNumId w:val="3"/>
  </w:num>
  <w:num w:numId="3" w16cid:durableId="978681506">
    <w:abstractNumId w:val="1"/>
  </w:num>
  <w:num w:numId="4" w16cid:durableId="486896436">
    <w:abstractNumId w:val="6"/>
  </w:num>
  <w:num w:numId="5" w16cid:durableId="809175195">
    <w:abstractNumId w:val="5"/>
  </w:num>
  <w:num w:numId="6" w16cid:durableId="18705828">
    <w:abstractNumId w:val="8"/>
  </w:num>
  <w:num w:numId="7" w16cid:durableId="1492479975">
    <w:abstractNumId w:val="2"/>
  </w:num>
  <w:num w:numId="8" w16cid:durableId="366834744">
    <w:abstractNumId w:val="4"/>
  </w:num>
  <w:num w:numId="9" w16cid:durableId="2877065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ivier CROUZET">
    <w15:presenceInfo w15:providerId="AD" w15:userId="S::olivier.crouzet@portcros-parcnational.fr::34526045-1371-4b93-9bf4-f1df777199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634"/>
    <w:rsid w:val="000314F9"/>
    <w:rsid w:val="000603C2"/>
    <w:rsid w:val="000738BE"/>
    <w:rsid w:val="00090949"/>
    <w:rsid w:val="0017546A"/>
    <w:rsid w:val="00185FEB"/>
    <w:rsid w:val="001B3DA1"/>
    <w:rsid w:val="001D2603"/>
    <w:rsid w:val="001E5B6F"/>
    <w:rsid w:val="002463EE"/>
    <w:rsid w:val="00303BD2"/>
    <w:rsid w:val="004236ED"/>
    <w:rsid w:val="00434020"/>
    <w:rsid w:val="00452634"/>
    <w:rsid w:val="00487512"/>
    <w:rsid w:val="00507EFF"/>
    <w:rsid w:val="00560725"/>
    <w:rsid w:val="00630AC7"/>
    <w:rsid w:val="006C69F8"/>
    <w:rsid w:val="006D48C5"/>
    <w:rsid w:val="006F31E2"/>
    <w:rsid w:val="007333F3"/>
    <w:rsid w:val="00737205"/>
    <w:rsid w:val="00765BFB"/>
    <w:rsid w:val="00790A24"/>
    <w:rsid w:val="007A4630"/>
    <w:rsid w:val="007A664D"/>
    <w:rsid w:val="007E17F8"/>
    <w:rsid w:val="007E571A"/>
    <w:rsid w:val="00820A16"/>
    <w:rsid w:val="00950430"/>
    <w:rsid w:val="00A073A8"/>
    <w:rsid w:val="00A346E6"/>
    <w:rsid w:val="00A56397"/>
    <w:rsid w:val="00A67303"/>
    <w:rsid w:val="00AA0C98"/>
    <w:rsid w:val="00AB6134"/>
    <w:rsid w:val="00AC1687"/>
    <w:rsid w:val="00AD73AC"/>
    <w:rsid w:val="00AE765B"/>
    <w:rsid w:val="00B62FBD"/>
    <w:rsid w:val="00B83D3C"/>
    <w:rsid w:val="00B87AD8"/>
    <w:rsid w:val="00BB5046"/>
    <w:rsid w:val="00CA3245"/>
    <w:rsid w:val="00CB0AE1"/>
    <w:rsid w:val="00CD3D8D"/>
    <w:rsid w:val="00D072B6"/>
    <w:rsid w:val="00D379F4"/>
    <w:rsid w:val="00DC5FB1"/>
    <w:rsid w:val="00DD73BD"/>
    <w:rsid w:val="00E1105C"/>
    <w:rsid w:val="00E41607"/>
    <w:rsid w:val="00E73469"/>
    <w:rsid w:val="00E7652A"/>
    <w:rsid w:val="00EB0B24"/>
    <w:rsid w:val="00F722B7"/>
    <w:rsid w:val="00F861B0"/>
    <w:rsid w:val="00F963F0"/>
    <w:rsid w:val="00F97DBA"/>
    <w:rsid w:val="00FA3E27"/>
    <w:rsid w:val="00FB0F54"/>
    <w:rsid w:val="00FD00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104A9"/>
  <w15:docId w15:val="{E7D4BF0F-1378-4455-BE24-B519988B6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eastAsia="Arial" w:hAnsi="Arial" w:cs="Arial"/>
      <w:lang w:eastAsia="en-US"/>
    </w:rPr>
  </w:style>
  <w:style w:type="paragraph" w:styleId="Titre1">
    <w:name w:val="heading 1"/>
    <w:basedOn w:val="Normal"/>
    <w:next w:val="Normal"/>
    <w:uiPriority w:val="9"/>
    <w:qFormat/>
    <w:pPr>
      <w:keepNext/>
      <w:keepLines/>
      <w:spacing w:before="240" w:after="240"/>
      <w:ind w:left="284"/>
      <w:outlineLvl w:val="0"/>
    </w:pPr>
    <w:rPr>
      <w:rFonts w:ascii="Diamante-Medium" w:eastAsia="Times New Roman" w:hAnsi="Diamante-Medium" w:cs="Diamante-Medium"/>
      <w:bCs/>
      <w:color w:val="97BF0E"/>
      <w:sz w:val="28"/>
      <w:szCs w:val="28"/>
    </w:rPr>
  </w:style>
  <w:style w:type="paragraph" w:styleId="Titre2">
    <w:name w:val="heading 2"/>
    <w:basedOn w:val="Normal"/>
    <w:next w:val="Normal"/>
    <w:uiPriority w:val="9"/>
    <w:semiHidden/>
    <w:unhideWhenUsed/>
    <w:qFormat/>
    <w:pPr>
      <w:keepNext/>
      <w:keepLines/>
      <w:spacing w:before="240" w:after="120"/>
      <w:ind w:left="284"/>
      <w:outlineLvl w:val="1"/>
    </w:pPr>
    <w:rPr>
      <w:rFonts w:ascii="Diamante-Medium" w:eastAsia="Times New Roman" w:hAnsi="Diamante-Medium" w:cs="Diamante-Medium"/>
      <w:bCs/>
      <w:color w:val="7F7F7F"/>
      <w:sz w:val="24"/>
      <w:szCs w:val="26"/>
    </w:rPr>
  </w:style>
  <w:style w:type="paragraph" w:styleId="Titre4">
    <w:name w:val="heading 4"/>
    <w:basedOn w:val="Normal"/>
    <w:next w:val="Normal"/>
    <w:uiPriority w:val="9"/>
    <w:semiHidden/>
    <w:unhideWhenUsed/>
    <w:qFormat/>
    <w:pPr>
      <w:keepNext/>
      <w:spacing w:before="240" w:after="60"/>
      <w:outlineLvl w:val="3"/>
    </w:pPr>
    <w:rPr>
      <w:rFonts w:ascii="Calibri" w:eastAsia="Times New Roman" w:hAnsi="Calibri" w:cs="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Titre123">
    <w:name w:val="Titre 1.2.3"/>
    <w:basedOn w:val="Titre1"/>
    <w:pPr>
      <w:numPr>
        <w:numId w:val="1"/>
      </w:numPr>
    </w:pPr>
    <w:rPr>
      <w:color w:val="auto"/>
    </w:rPr>
  </w:style>
  <w:style w:type="paragraph" w:customStyle="1" w:styleId="Titre12-">
    <w:name w:val="Titre 1.2-"/>
    <w:basedOn w:val="Titre123"/>
    <w:pPr>
      <w:numPr>
        <w:ilvl w:val="1"/>
      </w:numPr>
      <w:spacing w:before="120" w:after="120"/>
      <w:outlineLvl w:val="1"/>
    </w:pPr>
  </w:style>
  <w:style w:type="paragraph" w:customStyle="1" w:styleId="Heading">
    <w:name w:val="Heading"/>
    <w:basedOn w:val="Normal"/>
    <w:next w:val="Normal"/>
    <w:pPr>
      <w:spacing w:before="240" w:after="480"/>
      <w:jc w:val="center"/>
    </w:pPr>
    <w:rPr>
      <w:rFonts w:ascii="Diamante-DemiBold" w:eastAsia="Times New Roman" w:hAnsi="Diamante-DemiBold" w:cs="Diamante-DemiBold"/>
      <w:color w:val="027676"/>
      <w:spacing w:val="5"/>
      <w:kern w:val="3"/>
      <w:sz w:val="36"/>
      <w:szCs w:val="52"/>
    </w:rPr>
  </w:style>
  <w:style w:type="paragraph" w:customStyle="1" w:styleId="Textbody">
    <w:name w:val="Text body"/>
    <w:basedOn w:val="Standard"/>
    <w:pPr>
      <w:spacing w:after="120"/>
    </w:pPr>
  </w:style>
  <w:style w:type="paragraph" w:styleId="Sansinterligne">
    <w:name w:val="No Spacing"/>
    <w:pPr>
      <w:suppressAutoHyphens/>
      <w:spacing w:before="120"/>
      <w:ind w:left="284"/>
      <w:jc w:val="both"/>
    </w:pPr>
    <w:rPr>
      <w:rFonts w:ascii="Arial" w:eastAsia="Arial" w:hAnsi="Arial" w:cs="Arial"/>
      <w:lang w:eastAsia="en-US"/>
    </w:rPr>
  </w:style>
  <w:style w:type="paragraph" w:styleId="Sous-titre">
    <w:name w:val="Subtitle"/>
    <w:basedOn w:val="Normal"/>
    <w:next w:val="Normal"/>
    <w:uiPriority w:val="11"/>
    <w:qFormat/>
    <w:pPr>
      <w:spacing w:before="60" w:after="120"/>
      <w:ind w:left="284"/>
    </w:pPr>
    <w:rPr>
      <w:rFonts w:ascii="Diamante-Regular" w:eastAsia="Times New Roman" w:hAnsi="Diamante-Regular" w:cs="Diamante-Regular"/>
      <w:i/>
      <w:iCs/>
      <w:color w:val="7F7F7F"/>
      <w:spacing w:val="15"/>
      <w:sz w:val="22"/>
      <w:szCs w:val="24"/>
    </w:rPr>
  </w:style>
  <w:style w:type="paragraph" w:styleId="Paragraphedeliste">
    <w:name w:val="List Paragraph"/>
    <w:basedOn w:val="Normal"/>
    <w:pPr>
      <w:numPr>
        <w:numId w:val="2"/>
      </w:numPr>
      <w:spacing w:before="120"/>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extedebulles">
    <w:name w:val="Balloon Text"/>
    <w:basedOn w:val="Normal"/>
    <w:rPr>
      <w:rFonts w:ascii="Tahoma" w:eastAsia="Tahoma" w:hAnsi="Tahoma" w:cs="Tahoma"/>
      <w:sz w:val="16"/>
      <w:szCs w:val="16"/>
    </w:rPr>
  </w:style>
  <w:style w:type="paragraph" w:customStyle="1" w:styleId="listeperso">
    <w:name w:val="liste perso"/>
    <w:basedOn w:val="Normal"/>
    <w:pPr>
      <w:tabs>
        <w:tab w:val="left" w:pos="1425"/>
      </w:tabs>
      <w:spacing w:before="120" w:line="300" w:lineRule="atLeast"/>
      <w:ind w:left="1425" w:hanging="720"/>
    </w:pPr>
    <w:rPr>
      <w:rFonts w:ascii="Century Gothic" w:eastAsia="Times New Roman" w:hAnsi="Century Gothic"/>
      <w:sz w:val="24"/>
      <w:szCs w:val="24"/>
      <w:lang w:eastAsia="fr-FR"/>
    </w:rPr>
  </w:style>
  <w:style w:type="paragraph" w:customStyle="1" w:styleId="DefaultParagraphFontParaCharCarCarCarCarChar">
    <w:name w:val="Default Paragraph Font Para Char Car Car Car Car Char"/>
    <w:basedOn w:val="Normal"/>
    <w:pPr>
      <w:spacing w:after="160" w:line="240" w:lineRule="exact"/>
      <w:jc w:val="left"/>
    </w:pPr>
    <w:rPr>
      <w:rFonts w:eastAsia="Times New Roman"/>
    </w:rPr>
  </w:style>
  <w:style w:type="paragraph" w:customStyle="1" w:styleId="Index">
    <w:name w:val="Index"/>
    <w:basedOn w:val="Standard"/>
    <w:pPr>
      <w:suppressLineNumbers/>
    </w:pPr>
  </w:style>
  <w:style w:type="paragraph" w:styleId="Index1">
    <w:name w:val="index 1"/>
    <w:basedOn w:val="Normal"/>
    <w:next w:val="Normal"/>
    <w:rPr>
      <w:rFonts w:eastAsia="Times New Roman"/>
      <w:sz w:val="24"/>
      <w:lang w:eastAsia="fr-FR"/>
    </w:rPr>
  </w:style>
  <w:style w:type="character" w:customStyle="1" w:styleId="Titre1Car">
    <w:name w:val="Titre 1 Car"/>
    <w:rPr>
      <w:rFonts w:ascii="Diamante-Medium" w:eastAsia="Times New Roman" w:hAnsi="Diamante-Medium" w:cs="Times New Roman"/>
      <w:bCs/>
      <w:color w:val="97BF0E"/>
      <w:sz w:val="28"/>
      <w:szCs w:val="28"/>
    </w:rPr>
  </w:style>
  <w:style w:type="character" w:customStyle="1" w:styleId="TitreCar">
    <w:name w:val="Titre Car"/>
    <w:rPr>
      <w:rFonts w:ascii="Diamante-DemiBold" w:eastAsia="Times New Roman" w:hAnsi="Diamante-DemiBold" w:cs="Times New Roman"/>
      <w:color w:val="027676"/>
      <w:spacing w:val="5"/>
      <w:kern w:val="3"/>
      <w:sz w:val="36"/>
      <w:szCs w:val="52"/>
    </w:rPr>
  </w:style>
  <w:style w:type="character" w:customStyle="1" w:styleId="Titre2Car">
    <w:name w:val="Titre 2 Car"/>
    <w:rPr>
      <w:rFonts w:ascii="Diamante-Medium" w:eastAsia="Times New Roman" w:hAnsi="Diamante-Medium" w:cs="Times New Roman"/>
      <w:bCs/>
      <w:color w:val="7F7F7F"/>
      <w:sz w:val="24"/>
      <w:szCs w:val="26"/>
    </w:rPr>
  </w:style>
  <w:style w:type="character" w:customStyle="1" w:styleId="Sous-titreCar">
    <w:name w:val="Sous-titre Car"/>
    <w:rPr>
      <w:rFonts w:ascii="Diamante-Regular" w:eastAsia="Times New Roman" w:hAnsi="Diamante-Regular" w:cs="Times New Roman"/>
      <w:i/>
      <w:iCs/>
      <w:color w:val="7F7F7F"/>
      <w:spacing w:val="15"/>
      <w:sz w:val="22"/>
      <w:szCs w:val="24"/>
    </w:rPr>
  </w:style>
  <w:style w:type="character" w:styleId="lev">
    <w:name w:val="Strong"/>
    <w:rPr>
      <w:b/>
      <w:bCs/>
    </w:rPr>
  </w:style>
  <w:style w:type="character" w:customStyle="1" w:styleId="Titre123Car">
    <w:name w:val="Titre 1.2.3 Car"/>
    <w:rPr>
      <w:rFonts w:ascii="Diamante-Medium" w:eastAsia="Times New Roman" w:hAnsi="Diamante-Medium" w:cs="Times New Roman"/>
      <w:bCs/>
      <w:color w:val="97BF0E"/>
      <w:sz w:val="28"/>
      <w:szCs w:val="28"/>
    </w:rPr>
  </w:style>
  <w:style w:type="character" w:customStyle="1" w:styleId="Titre12-Car">
    <w:name w:val="Titre 1.2- Car"/>
    <w:rPr>
      <w:rFonts w:ascii="Diamante-Medium" w:eastAsia="Times New Roman" w:hAnsi="Diamante-Medium" w:cs="Times New Roman"/>
      <w:bCs/>
      <w:color w:val="97BF0E"/>
      <w:sz w:val="28"/>
      <w:szCs w:val="28"/>
    </w:rPr>
  </w:style>
  <w:style w:type="character" w:customStyle="1" w:styleId="En-tteCar">
    <w:name w:val="En-tête Car"/>
    <w:rPr>
      <w:rFonts w:ascii="Arial" w:eastAsia="Arial" w:hAnsi="Arial" w:cs="Arial"/>
      <w:lang w:eastAsia="en-US"/>
    </w:rPr>
  </w:style>
  <w:style w:type="character" w:customStyle="1" w:styleId="PieddepageCar">
    <w:name w:val="Pied de page Car"/>
    <w:rPr>
      <w:rFonts w:ascii="Arial" w:eastAsia="Arial" w:hAnsi="Arial" w:cs="Arial"/>
      <w:lang w:eastAsia="en-US"/>
    </w:rPr>
  </w:style>
  <w:style w:type="character" w:customStyle="1" w:styleId="TextedebullesCar">
    <w:name w:val="Texte de bulles Car"/>
    <w:rPr>
      <w:rFonts w:ascii="Tahoma" w:eastAsia="Tahoma" w:hAnsi="Tahoma" w:cs="Tahoma"/>
      <w:sz w:val="16"/>
      <w:szCs w:val="16"/>
      <w:lang w:eastAsia="en-US"/>
    </w:rPr>
  </w:style>
  <w:style w:type="character" w:customStyle="1" w:styleId="Titre4Car">
    <w:name w:val="Titre 4 Car"/>
    <w:rPr>
      <w:rFonts w:ascii="Calibri" w:eastAsia="Times New Roman" w:hAnsi="Calibri" w:cs="Times New Roman"/>
      <w:b/>
      <w:bCs/>
      <w:sz w:val="28"/>
      <w:szCs w:val="28"/>
      <w:lang w:eastAsia="en-US"/>
    </w:rPr>
  </w:style>
  <w:style w:type="numbering" w:customStyle="1" w:styleId="LFO1">
    <w:name w:val="LFO1"/>
    <w:basedOn w:val="Aucuneliste"/>
    <w:pPr>
      <w:numPr>
        <w:numId w:val="2"/>
      </w:numPr>
    </w:pPr>
  </w:style>
  <w:style w:type="table" w:styleId="Grilledutableau">
    <w:name w:val="Table Grid"/>
    <w:basedOn w:val="TableauNormal"/>
    <w:uiPriority w:val="39"/>
    <w:rsid w:val="006C6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65BFB"/>
    <w:pPr>
      <w:autoSpaceDN/>
      <w:textAlignment w:val="auto"/>
    </w:pPr>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211</TotalTime>
  <Pages>3</Pages>
  <Words>516</Words>
  <Characters>2689</Characters>
  <Application>Microsoft Office Word</Application>
  <DocSecurity>0</DocSecurity>
  <Lines>86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RITTER Valérie</dc:creator>
  <cp:lastModifiedBy>Olivier CROUZET</cp:lastModifiedBy>
  <cp:revision>27</cp:revision>
  <cp:lastPrinted>2019-10-14T09:39:00Z</cp:lastPrinted>
  <dcterms:created xsi:type="dcterms:W3CDTF">2024-12-11T14:27:00Z</dcterms:created>
  <dcterms:modified xsi:type="dcterms:W3CDTF">2026-02-02T16:20:00Z</dcterms:modified>
</cp:coreProperties>
</file>